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hint="default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</w:t>
      </w:r>
      <w:ins w:id="0" w:author="曾磊鑫" w:date="2024-07-01T17:08:12Z">
        <w:r>
          <w:rPr>
            <w:rFonts w:hint="eastAsia" w:ascii="黑体" w:hAnsi="黑体" w:eastAsia="黑体" w:cs="黑体"/>
            <w:kern w:val="0"/>
            <w:sz w:val="32"/>
            <w:szCs w:val="32"/>
            <w:lang w:val="en-US" w:eastAsia="zh-CN"/>
          </w:rPr>
          <w:t>5</w:t>
        </w:r>
      </w:ins>
      <w:del w:id="1" w:author="曾磊鑫" w:date="2024-07-01T17:08:12Z">
        <w:r>
          <w:rPr>
            <w:rFonts w:hint="eastAsia" w:ascii="黑体" w:hAnsi="黑体" w:eastAsia="黑体" w:cs="黑体"/>
            <w:kern w:val="0"/>
            <w:sz w:val="32"/>
            <w:szCs w:val="32"/>
            <w:lang w:val="en-US" w:eastAsia="zh-CN"/>
          </w:rPr>
          <w:delText>6</w:delText>
        </w:r>
      </w:del>
    </w:p>
    <w:p>
      <w:pPr>
        <w:spacing w:line="560" w:lineRule="exact"/>
        <w:rPr>
          <w:rFonts w:eastAsia="黑体"/>
          <w:sz w:val="32"/>
          <w:szCs w:val="32"/>
        </w:rPr>
      </w:pPr>
    </w:p>
    <w:p>
      <w:pPr>
        <w:widowControl/>
        <w:jc w:val="center"/>
        <w:textAlignment w:val="center"/>
        <w:rPr>
          <w:b/>
          <w:color w:val="000000"/>
          <w:kern w:val="0"/>
          <w:sz w:val="40"/>
          <w:szCs w:val="40"/>
        </w:rPr>
      </w:pPr>
      <w:r>
        <w:rPr>
          <w:b/>
          <w:color w:val="000000"/>
          <w:kern w:val="0"/>
          <w:sz w:val="40"/>
          <w:szCs w:val="40"/>
        </w:rPr>
        <w:t>中小微企业贷款贴息汇总表</w:t>
      </w:r>
    </w:p>
    <w:p>
      <w:pPr>
        <w:spacing w:line="52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kern w:val="0"/>
          <w:sz w:val="24"/>
        </w:rPr>
        <w:t>填报单位：          （加盖公章）                              单位:万元</w:t>
      </w:r>
    </w:p>
    <w:tbl>
      <w:tblPr>
        <w:tblStyle w:val="4"/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69"/>
        <w:gridCol w:w="1112"/>
        <w:gridCol w:w="1500"/>
        <w:gridCol w:w="1707"/>
        <w:gridCol w:w="1500"/>
        <w:gridCol w:w="1887"/>
        <w:gridCol w:w="1887"/>
        <w:gridCol w:w="1887"/>
        <w:gridCol w:w="1887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0" w:hRule="atLeast"/>
        </w:trPr>
        <w:tc>
          <w:tcPr>
            <w:tcW w:w="106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eastAsia="仿宋_GB2312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112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eastAsia="仿宋_GB2312"/>
                <w:b/>
                <w:color w:val="000000"/>
                <w:kern w:val="0"/>
                <w:sz w:val="24"/>
              </w:rPr>
              <w:t>地区</w:t>
            </w:r>
          </w:p>
        </w:tc>
        <w:tc>
          <w:tcPr>
            <w:tcW w:w="1500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eastAsia="仿宋_GB2312"/>
                <w:b/>
                <w:color w:val="000000"/>
                <w:kern w:val="0"/>
                <w:sz w:val="24"/>
              </w:rPr>
              <w:t>企业名称</w:t>
            </w:r>
          </w:p>
        </w:tc>
        <w:tc>
          <w:tcPr>
            <w:tcW w:w="1707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eastAsia="仿宋_GB2312"/>
                <w:b/>
                <w:color w:val="000000"/>
                <w:kern w:val="0"/>
                <w:sz w:val="24"/>
              </w:rPr>
              <w:t>贷款金额</w:t>
            </w:r>
          </w:p>
        </w:tc>
        <w:tc>
          <w:tcPr>
            <w:tcW w:w="1500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eastAsia="仿宋_GB2312"/>
                <w:b/>
                <w:color w:val="000000"/>
                <w:kern w:val="0"/>
                <w:sz w:val="24"/>
              </w:rPr>
              <w:t>利息金额</w:t>
            </w: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b/>
                <w:color w:val="000000"/>
                <w:kern w:val="0"/>
                <w:sz w:val="24"/>
              </w:rPr>
            </w:pPr>
            <w:r>
              <w:rPr>
                <w:rFonts w:eastAsia="仿宋_GB2312"/>
                <w:b/>
                <w:color w:val="000000"/>
                <w:kern w:val="0"/>
                <w:sz w:val="24"/>
              </w:rPr>
              <w:t>获得贴息</w:t>
            </w:r>
          </w:p>
          <w:p>
            <w:pPr>
              <w:widowControl/>
              <w:jc w:val="center"/>
              <w:textAlignment w:val="center"/>
              <w:rPr>
                <w:rFonts w:eastAsia="仿宋_GB2312"/>
                <w:b/>
                <w:color w:val="000000"/>
                <w:kern w:val="0"/>
                <w:sz w:val="24"/>
              </w:rPr>
            </w:pPr>
            <w:r>
              <w:rPr>
                <w:rFonts w:eastAsia="仿宋_GB2312"/>
                <w:b/>
                <w:color w:val="000000"/>
                <w:kern w:val="0"/>
                <w:sz w:val="24"/>
              </w:rPr>
              <w:t>金额</w:t>
            </w: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b/>
                <w:color w:val="000000"/>
                <w:kern w:val="0"/>
                <w:sz w:val="24"/>
              </w:rPr>
              <w:t>统一社会信用代码</w:t>
            </w: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b/>
                <w:color w:val="000000"/>
                <w:kern w:val="0"/>
                <w:sz w:val="24"/>
              </w:rPr>
              <w:t>联系人</w:t>
            </w: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b/>
                <w:color w:val="000000"/>
                <w:kern w:val="0"/>
                <w:sz w:val="24"/>
              </w:rPr>
              <w:t>电话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06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112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707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06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112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707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06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112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707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06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112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707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06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112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707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06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112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707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eastAsia="仿宋_GB2312"/>
                <w:b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36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000000"/>
                <w:sz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8775" w:type="dxa"/>
            <w:gridSpan w:val="6"/>
            <w:vAlign w:val="center"/>
          </w:tcPr>
          <w:p>
            <w:pPr>
              <w:widowControl/>
              <w:jc w:val="left"/>
              <w:textAlignment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注：1</w:t>
            </w:r>
            <w:r>
              <w:rPr>
                <w:rFonts w:hint="eastAsia" w:eastAsia="仿宋"/>
                <w:color w:val="000000"/>
                <w:kern w:val="0"/>
                <w:sz w:val="24"/>
              </w:rPr>
              <w:t>.</w:t>
            </w:r>
            <w:r>
              <w:rPr>
                <w:rFonts w:eastAsia="仿宋"/>
                <w:color w:val="000000"/>
                <w:kern w:val="0"/>
                <w:sz w:val="24"/>
              </w:rPr>
              <w:t>此表由</w:t>
            </w:r>
            <w:r>
              <w:rPr>
                <w:rFonts w:hint="eastAsia" w:eastAsia="仿宋"/>
                <w:color w:val="000000"/>
                <w:kern w:val="0"/>
                <w:sz w:val="24"/>
              </w:rPr>
              <w:t>县</w:t>
            </w:r>
            <w:r>
              <w:rPr>
                <w:rFonts w:eastAsia="仿宋"/>
                <w:color w:val="000000"/>
                <w:kern w:val="0"/>
                <w:sz w:val="24"/>
              </w:rPr>
              <w:t>级</w:t>
            </w:r>
            <w:r>
              <w:rPr>
                <w:rFonts w:hint="eastAsia" w:eastAsia="仿宋"/>
                <w:color w:val="000000"/>
                <w:kern w:val="0"/>
                <w:sz w:val="24"/>
              </w:rPr>
              <w:t>工业和信息化</w:t>
            </w:r>
            <w:r>
              <w:rPr>
                <w:rFonts w:eastAsia="仿宋"/>
                <w:color w:val="000000"/>
                <w:kern w:val="0"/>
                <w:sz w:val="24"/>
              </w:rPr>
              <w:t>行政主管部门填写。</w:t>
            </w:r>
          </w:p>
          <w:p>
            <w:pPr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eastAsia="仿宋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eastAsia="仿宋_GB2312"/>
                <w:kern w:val="0"/>
                <w:sz w:val="24"/>
              </w:rPr>
              <w:t>2.</w:t>
            </w:r>
            <w:r>
              <w:rPr>
                <w:rFonts w:eastAsia="仿宋_GB2312"/>
                <w:kern w:val="0"/>
                <w:sz w:val="24"/>
              </w:rPr>
              <w:t>20</w:t>
            </w:r>
            <w:r>
              <w:rPr>
                <w:rFonts w:hint="eastAsia" w:eastAsia="仿宋_GB2312"/>
                <w:kern w:val="0"/>
                <w:sz w:val="24"/>
              </w:rPr>
              <w:t>2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4</w:t>
            </w:r>
            <w:r>
              <w:rPr>
                <w:rFonts w:eastAsia="仿宋_GB2312"/>
                <w:kern w:val="0"/>
                <w:sz w:val="24"/>
              </w:rPr>
              <w:t>年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7</w:t>
            </w:r>
            <w:r>
              <w:rPr>
                <w:rFonts w:eastAsia="仿宋_GB2312"/>
                <w:kern w:val="0"/>
                <w:sz w:val="24"/>
              </w:rPr>
              <w:t>月</w:t>
            </w:r>
            <w:ins w:id="2" w:author="曾磊鑫" w:date="2024-07-01T17:08:19Z">
              <w:r>
                <w:rPr>
                  <w:rFonts w:hint="eastAsia" w:eastAsia="仿宋_GB2312"/>
                  <w:kern w:val="0"/>
                  <w:sz w:val="24"/>
                  <w:lang w:val="en-US" w:eastAsia="zh-CN"/>
                </w:rPr>
                <w:t>2</w:t>
              </w:r>
            </w:ins>
            <w:ins w:id="3" w:author="曾磊鑫" w:date="2024-07-01T17:08:20Z">
              <w:r>
                <w:rPr>
                  <w:rFonts w:hint="eastAsia" w:eastAsia="仿宋_GB2312"/>
                  <w:kern w:val="0"/>
                  <w:sz w:val="24"/>
                  <w:lang w:val="en-US" w:eastAsia="zh-CN"/>
                </w:rPr>
                <w:t>4</w:t>
              </w:r>
            </w:ins>
            <w:del w:id="4" w:author="曾磊鑫" w:date="2024-07-01T17:08:19Z">
              <w:bookmarkStart w:id="0" w:name="_GoBack"/>
              <w:bookmarkEnd w:id="0"/>
              <w:r>
                <w:rPr>
                  <w:rFonts w:hint="eastAsia" w:eastAsia="仿宋_GB2312"/>
                  <w:kern w:val="0"/>
                  <w:sz w:val="24"/>
                  <w:lang w:val="en-US" w:eastAsia="zh-CN"/>
                </w:rPr>
                <w:delText>31</w:delText>
              </w:r>
            </w:del>
            <w:r>
              <w:rPr>
                <w:rFonts w:hint="eastAsia" w:eastAsia="仿宋_GB2312"/>
                <w:kern w:val="0"/>
                <w:sz w:val="24"/>
              </w:rPr>
              <w:t>日</w:t>
            </w:r>
            <w:r>
              <w:rPr>
                <w:rFonts w:eastAsia="仿宋_GB2312"/>
                <w:kern w:val="0"/>
                <w:sz w:val="24"/>
              </w:rPr>
              <w:t>前将本情况汇总表报送至</w:t>
            </w:r>
            <w:r>
              <w:rPr>
                <w:rFonts w:hint="eastAsia" w:eastAsia="仿宋_GB2312"/>
                <w:kern w:val="0"/>
                <w:sz w:val="24"/>
              </w:rPr>
              <w:t>市</w:t>
            </w:r>
            <w:r>
              <w:rPr>
                <w:rFonts w:eastAsia="仿宋_GB2312"/>
                <w:kern w:val="0"/>
                <w:sz w:val="24"/>
              </w:rPr>
              <w:t>工业和信息化</w:t>
            </w:r>
            <w:r>
              <w:rPr>
                <w:rFonts w:hint="eastAsia" w:eastAsia="仿宋_GB2312"/>
                <w:kern w:val="0"/>
                <w:sz w:val="24"/>
              </w:rPr>
              <w:t>局</w:t>
            </w:r>
          </w:p>
          <w:p>
            <w:pPr>
              <w:widowControl/>
              <w:jc w:val="left"/>
              <w:textAlignment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887" w:type="dxa"/>
          </w:tcPr>
          <w:p>
            <w:pPr>
              <w:widowControl/>
              <w:jc w:val="left"/>
              <w:textAlignment w:val="center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887" w:type="dxa"/>
          </w:tcPr>
          <w:p>
            <w:pPr>
              <w:widowControl/>
              <w:jc w:val="left"/>
              <w:textAlignment w:val="center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887" w:type="dxa"/>
          </w:tcPr>
          <w:p>
            <w:pPr>
              <w:widowControl/>
              <w:jc w:val="left"/>
              <w:textAlignment w:val="center"/>
              <w:rPr>
                <w:rFonts w:eastAsia="仿宋"/>
                <w:color w:val="000000"/>
                <w:kern w:val="0"/>
                <w:sz w:val="24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曾磊鑫">
    <w15:presenceInfo w15:providerId="None" w15:userId="曾磊鑫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trackRevisions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1427"/>
    <w:rsid w:val="00096CDD"/>
    <w:rsid w:val="000C5A18"/>
    <w:rsid w:val="003010AF"/>
    <w:rsid w:val="00501427"/>
    <w:rsid w:val="009A4382"/>
    <w:rsid w:val="009D66D7"/>
    <w:rsid w:val="00AE6C49"/>
    <w:rsid w:val="00B1268C"/>
    <w:rsid w:val="00D60C8E"/>
    <w:rsid w:val="00FF3482"/>
    <w:rsid w:val="11FC3919"/>
    <w:rsid w:val="17F8406C"/>
    <w:rsid w:val="2129096A"/>
    <w:rsid w:val="21F85032"/>
    <w:rsid w:val="28943B4F"/>
    <w:rsid w:val="2E180D1F"/>
    <w:rsid w:val="358F7931"/>
    <w:rsid w:val="3EDEF430"/>
    <w:rsid w:val="5EFDBE03"/>
    <w:rsid w:val="5FFF180F"/>
    <w:rsid w:val="690B0883"/>
    <w:rsid w:val="7C030B2F"/>
    <w:rsid w:val="DEFB1682"/>
    <w:rsid w:val="EDEA0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38</Words>
  <Characters>222</Characters>
  <Lines>1</Lines>
  <Paragraphs>1</Paragraphs>
  <TotalTime>61</TotalTime>
  <ScaleCrop>false</ScaleCrop>
  <LinksUpToDate>false</LinksUpToDate>
  <CharactersWithSpaces>259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2020-03-13T17:35:00Z</dcterms:created>
  <dc:creator>谭毅敏</dc:creator>
  <cp:lastModifiedBy>greatwall</cp:lastModifiedBy>
  <dcterms:modified xsi:type="dcterms:W3CDTF">2024-07-01T17:08:32Z</dcterms:modified>
  <dc:title>附件5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374986DAC963C5D8107282666DF61E83</vt:lpwstr>
  </property>
</Properties>
</file>