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2" w:line="230" w:lineRule="auto"/>
        <w:ind w:left="44"/>
        <w:outlineLvl w:val="0"/>
        <w:rPr>
          <w:rFonts w:hint="eastAsia" w:ascii="SimHei" w:hAnsi="SimHei" w:eastAsia="SimHei" w:cs="SimHei"/>
          <w:spacing w:val="-6"/>
          <w:sz w:val="31"/>
          <w:szCs w:val="31"/>
          <w:lang w:val="en-US" w:eastAsia="zh-CN"/>
        </w:rPr>
      </w:pPr>
      <w:r>
        <w:rPr>
          <w:rFonts w:ascii="SimHei" w:hAnsi="SimHei" w:eastAsia="SimHei" w:cs="SimHei"/>
          <w:spacing w:val="-6"/>
          <w:sz w:val="31"/>
          <w:szCs w:val="31"/>
        </w:rPr>
        <w:t>附件</w:t>
      </w:r>
      <w:r>
        <w:rPr>
          <w:rFonts w:hint="eastAsia" w:ascii="SimHei" w:hAnsi="SimHei" w:eastAsia="SimHei" w:cs="SimHei"/>
          <w:spacing w:val="-6"/>
          <w:sz w:val="31"/>
          <w:szCs w:val="31"/>
          <w:lang w:val="en-US" w:eastAsia="zh-CN"/>
        </w:rPr>
        <w:t xml:space="preserve">2                                                                    </w:t>
      </w:r>
    </w:p>
    <w:p>
      <w:pPr>
        <w:spacing w:before="162" w:line="230" w:lineRule="auto"/>
        <w:ind w:firstLine="6084" w:firstLineChars="1300"/>
        <w:jc w:val="both"/>
        <w:outlineLvl w:val="0"/>
        <w:rPr>
          <w:rFonts w:hint="default" w:ascii="SimHei" w:hAnsi="SimHei" w:eastAsia="SimHei" w:cs="SimHei"/>
          <w:sz w:val="48"/>
          <w:szCs w:val="48"/>
          <w:lang w:val="en-US" w:eastAsia="zh-CN"/>
        </w:rPr>
      </w:pPr>
      <w:r>
        <w:rPr>
          <w:rFonts w:hint="eastAsia" w:ascii="SimHei" w:hAnsi="SimHei" w:eastAsia="SimHei" w:cs="SimHei"/>
          <w:spacing w:val="-6"/>
          <w:sz w:val="48"/>
          <w:szCs w:val="48"/>
          <w:lang w:val="en-US" w:eastAsia="zh-CN"/>
        </w:rPr>
        <w:t>相关表格</w:t>
      </w:r>
    </w:p>
    <w:p>
      <w:pPr>
        <w:spacing w:line="278" w:lineRule="auto"/>
        <w:rPr>
          <w:rFonts w:ascii="Arial"/>
          <w:sz w:val="21"/>
        </w:rPr>
      </w:pPr>
    </w:p>
    <w:p>
      <w:pPr>
        <w:spacing w:line="279" w:lineRule="auto"/>
        <w:rPr>
          <w:rFonts w:ascii="Arial"/>
          <w:sz w:val="21"/>
        </w:rPr>
      </w:pPr>
    </w:p>
    <w:p>
      <w:pPr>
        <w:spacing w:before="186" w:line="188" w:lineRule="auto"/>
        <w:ind w:firstLine="2800" w:firstLineChars="800"/>
        <w:rPr>
          <w:rFonts w:ascii="Microsoft YaHei" w:hAnsi="Microsoft YaHei" w:eastAsia="Microsoft YaHei" w:cs="Microsoft YaHei"/>
          <w:sz w:val="35"/>
          <w:szCs w:val="35"/>
        </w:rPr>
      </w:pPr>
      <w:r>
        <w:rPr>
          <w:rFonts w:ascii="Times New Roman" w:hAnsi="Times New Roman" w:eastAsia="Times New Roman" w:cs="Times New Roman"/>
          <w:sz w:val="35"/>
          <w:szCs w:val="35"/>
        </w:rPr>
        <w:t>XX</w:t>
      </w:r>
      <w:r>
        <w:rPr>
          <w:rFonts w:ascii="Times New Roman" w:hAnsi="Times New Roman" w:eastAsia="Times New Roman" w:cs="Times New Roman"/>
          <w:spacing w:val="9"/>
          <w:sz w:val="35"/>
          <w:szCs w:val="35"/>
        </w:rPr>
        <w:t xml:space="preserve"> </w:t>
      </w:r>
      <w:r>
        <w:rPr>
          <w:rFonts w:hint="eastAsia" w:ascii="Microsoft YaHei" w:hAnsi="Microsoft YaHei" w:eastAsia="Microsoft YaHei" w:cs="Microsoft YaHei"/>
          <w:spacing w:val="9"/>
          <w:sz w:val="35"/>
          <w:szCs w:val="35"/>
          <w:lang w:eastAsia="zh-CN"/>
        </w:rPr>
        <w:t>县（市、区）</w:t>
      </w:r>
      <w:r>
        <w:rPr>
          <w:rFonts w:ascii="Microsoft YaHei" w:hAnsi="Microsoft YaHei" w:eastAsia="Microsoft YaHei" w:cs="Microsoft YaHei"/>
          <w:spacing w:val="9"/>
          <w:sz w:val="35"/>
          <w:szCs w:val="35"/>
        </w:rPr>
        <w:t xml:space="preserve">第 </w:t>
      </w:r>
      <w:r>
        <w:rPr>
          <w:rFonts w:ascii="Times New Roman" w:hAnsi="Times New Roman" w:eastAsia="Times New Roman" w:cs="Times New Roman"/>
          <w:sz w:val="35"/>
          <w:szCs w:val="35"/>
        </w:rPr>
        <w:t>X</w:t>
      </w:r>
      <w:r>
        <w:rPr>
          <w:rFonts w:ascii="Times New Roman" w:hAnsi="Times New Roman" w:eastAsia="Times New Roman" w:cs="Times New Roman"/>
          <w:spacing w:val="9"/>
          <w:sz w:val="35"/>
          <w:szCs w:val="35"/>
        </w:rPr>
        <w:t xml:space="preserve"> </w:t>
      </w:r>
      <w:r>
        <w:rPr>
          <w:rFonts w:ascii="Microsoft YaHei" w:hAnsi="Microsoft YaHei" w:eastAsia="Microsoft YaHei" w:cs="Microsoft YaHei"/>
          <w:spacing w:val="9"/>
          <w:sz w:val="35"/>
          <w:szCs w:val="35"/>
        </w:rPr>
        <w:t>批重点“小巨人”企业名单汇总表</w:t>
      </w:r>
    </w:p>
    <w:p>
      <w:pPr>
        <w:spacing w:line="49" w:lineRule="exact"/>
      </w:pPr>
    </w:p>
    <w:tbl>
      <w:tblPr>
        <w:tblStyle w:val="5"/>
        <w:tblW w:w="1406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9"/>
        <w:gridCol w:w="1393"/>
        <w:gridCol w:w="1942"/>
        <w:gridCol w:w="2782"/>
        <w:gridCol w:w="751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7" w:hRule="atLeast"/>
        </w:trPr>
        <w:tc>
          <w:tcPr>
            <w:tcW w:w="429" w:type="dxa"/>
            <w:textDirection w:val="tbRlV"/>
            <w:vAlign w:val="top"/>
          </w:tcPr>
          <w:p>
            <w:pPr>
              <w:spacing w:before="76" w:line="215" w:lineRule="auto"/>
              <w:ind w:left="129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pacing w:val="-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</w:t>
            </w:r>
            <w:r>
              <w:rPr>
                <w:rFonts w:ascii="FangSong" w:hAnsi="FangSong" w:eastAsia="FangSong" w:cs="FangSong"/>
                <w:spacing w:val="-8"/>
                <w:sz w:val="23"/>
                <w:szCs w:val="23"/>
              </w:rPr>
              <w:t xml:space="preserve"> </w:t>
            </w:r>
            <w:r>
              <w:rPr>
                <w:rFonts w:ascii="FangSong" w:hAnsi="FangSong" w:eastAsia="FangSong" w:cs="FangSong"/>
                <w:spacing w:val="-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号</w:t>
            </w:r>
          </w:p>
        </w:tc>
        <w:tc>
          <w:tcPr>
            <w:tcW w:w="1393" w:type="dxa"/>
            <w:vAlign w:val="top"/>
          </w:tcPr>
          <w:p>
            <w:pPr>
              <w:spacing w:before="284" w:line="224" w:lineRule="auto"/>
              <w:ind w:left="223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pacing w:val="1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企</w:t>
            </w:r>
            <w:r>
              <w:rPr>
                <w:rFonts w:ascii="FangSong" w:hAnsi="FangSong" w:eastAsia="FangSong" w:cs="FangSong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业名称</w:t>
            </w:r>
          </w:p>
        </w:tc>
        <w:tc>
          <w:tcPr>
            <w:tcW w:w="1942" w:type="dxa"/>
            <w:vAlign w:val="top"/>
          </w:tcPr>
          <w:p>
            <w:pPr>
              <w:spacing w:before="285" w:line="225" w:lineRule="auto"/>
              <w:ind w:left="497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所属领域</w:t>
            </w:r>
          </w:p>
        </w:tc>
        <w:tc>
          <w:tcPr>
            <w:tcW w:w="2782" w:type="dxa"/>
            <w:vAlign w:val="top"/>
          </w:tcPr>
          <w:p>
            <w:pPr>
              <w:spacing w:before="284" w:line="224" w:lineRule="auto"/>
              <w:ind w:left="676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pacing w:val="1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推</w:t>
            </w:r>
            <w:r>
              <w:rPr>
                <w:rFonts w:ascii="FangSong" w:hAnsi="FangSong" w:eastAsia="FangSong" w:cs="FangSong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进计划名称</w:t>
            </w:r>
          </w:p>
        </w:tc>
        <w:tc>
          <w:tcPr>
            <w:tcW w:w="7517" w:type="dxa"/>
            <w:vAlign w:val="top"/>
          </w:tcPr>
          <w:p>
            <w:pPr>
              <w:spacing w:before="129" w:line="223" w:lineRule="auto"/>
              <w:ind w:left="1490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pacing w:val="1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支持该企业实施推进计划的作用、意义说</w:t>
            </w:r>
            <w:r>
              <w:rPr>
                <w:rFonts w:ascii="FangSong" w:hAnsi="FangSong" w:eastAsia="FangSong" w:cs="FangSong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明</w:t>
            </w:r>
          </w:p>
          <w:p>
            <w:pPr>
              <w:spacing w:before="33" w:line="227" w:lineRule="auto"/>
              <w:ind w:left="2800"/>
              <w:rPr>
                <w:rFonts w:ascii="FangSong" w:hAnsi="FangSong" w:eastAsia="FangSong" w:cs="FangSong"/>
                <w:sz w:val="23"/>
                <w:szCs w:val="23"/>
              </w:rPr>
            </w:pPr>
            <w:r>
              <w:rPr>
                <w:rFonts w:ascii="FangSong" w:hAnsi="FangSong" w:eastAsia="FangSong" w:cs="FangSong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rFonts w:ascii="FangSong" w:hAnsi="FangSong" w:eastAsia="FangSong" w:cs="FangSong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不超过</w:t>
            </w:r>
            <w:r>
              <w:rPr>
                <w:rFonts w:ascii="FangSong" w:hAnsi="FangSong" w:eastAsia="FangSong" w:cs="FangSong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200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FangSong" w:hAnsi="FangSong" w:eastAsia="FangSong" w:cs="FangSong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字</w:t>
            </w:r>
            <w:r>
              <w:rPr>
                <w:rFonts w:ascii="FangSong" w:hAnsi="FangSong" w:eastAsia="FangSong" w:cs="FangSong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FangSong" w:hAnsi="FangSong" w:eastAsia="FangSong" w:cs="FangSong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429" w:type="dxa"/>
            <w:vAlign w:val="top"/>
          </w:tcPr>
          <w:p>
            <w:pPr>
              <w:spacing w:before="202" w:line="195" w:lineRule="auto"/>
              <w:ind w:left="179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1</w:t>
            </w:r>
          </w:p>
        </w:tc>
        <w:tc>
          <w:tcPr>
            <w:tcW w:w="13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8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429" w:type="dxa"/>
            <w:vAlign w:val="top"/>
          </w:tcPr>
          <w:p>
            <w:pPr>
              <w:spacing w:before="204" w:line="195" w:lineRule="auto"/>
              <w:ind w:left="156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2</w:t>
            </w:r>
          </w:p>
        </w:tc>
        <w:tc>
          <w:tcPr>
            <w:tcW w:w="13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8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429" w:type="dxa"/>
            <w:vAlign w:val="top"/>
          </w:tcPr>
          <w:p>
            <w:pPr>
              <w:spacing w:before="205" w:line="194" w:lineRule="auto"/>
              <w:ind w:left="161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3</w:t>
            </w:r>
          </w:p>
        </w:tc>
        <w:tc>
          <w:tcPr>
            <w:tcW w:w="13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8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429" w:type="dxa"/>
            <w:vAlign w:val="top"/>
          </w:tcPr>
          <w:p>
            <w:pPr>
              <w:spacing w:before="206" w:line="195" w:lineRule="auto"/>
              <w:ind w:left="155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>4</w:t>
            </w:r>
          </w:p>
        </w:tc>
        <w:tc>
          <w:tcPr>
            <w:tcW w:w="13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8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429" w:type="dxa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3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42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82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7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29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4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8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5" w:type="default"/>
          <w:pgSz w:w="16839" w:h="11906"/>
          <w:pgMar w:top="1012" w:right="1349" w:bottom="1214" w:left="1420" w:header="0" w:footer="999" w:gutter="0"/>
          <w:cols w:space="720" w:num="1"/>
        </w:sectPr>
      </w:pPr>
    </w:p>
    <w:p>
      <w:pPr>
        <w:spacing w:line="286" w:lineRule="auto"/>
        <w:rPr>
          <w:rFonts w:ascii="Arial"/>
          <w:sz w:val="21"/>
        </w:rPr>
      </w:pPr>
    </w:p>
    <w:p>
      <w:pPr>
        <w:spacing w:line="286" w:lineRule="auto"/>
        <w:rPr>
          <w:rFonts w:ascii="Arial"/>
          <w:sz w:val="21"/>
        </w:rPr>
      </w:pPr>
    </w:p>
    <w:p>
      <w:pPr>
        <w:spacing w:line="286" w:lineRule="auto"/>
        <w:rPr>
          <w:rFonts w:ascii="Arial"/>
          <w:sz w:val="21"/>
        </w:rPr>
      </w:pPr>
    </w:p>
    <w:p>
      <w:pPr>
        <w:spacing w:line="287" w:lineRule="auto"/>
        <w:rPr>
          <w:rFonts w:ascii="Arial"/>
          <w:sz w:val="21"/>
        </w:rPr>
      </w:pPr>
    </w:p>
    <w:p>
      <w:pPr>
        <w:spacing w:before="101" w:line="231" w:lineRule="auto"/>
        <w:ind w:left="49"/>
        <w:outlineLvl w:val="0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SimHei" w:hAnsi="SimHei" w:eastAsia="SimHei" w:cs="SimHei"/>
          <w:spacing w:val="-30"/>
          <w:sz w:val="31"/>
          <w:szCs w:val="31"/>
        </w:rPr>
        <w:t>附</w:t>
      </w:r>
      <w:r>
        <w:rPr>
          <w:rFonts w:ascii="SimHei" w:hAnsi="SimHei" w:eastAsia="SimHei" w:cs="SimHei"/>
          <w:spacing w:val="-2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29"/>
          <w:sz w:val="31"/>
          <w:szCs w:val="31"/>
        </w:rPr>
        <w:t>2</w:t>
      </w:r>
    </w:p>
    <w:p>
      <w:pPr>
        <w:spacing w:before="168" w:line="215" w:lineRule="auto"/>
        <w:ind w:left="2518"/>
        <w:rPr>
          <w:rFonts w:ascii="Microsoft YaHei" w:hAnsi="Microsoft YaHei" w:eastAsia="Microsoft YaHei" w:cs="Microsoft YaHei"/>
          <w:sz w:val="35"/>
          <w:szCs w:val="35"/>
        </w:rPr>
      </w:pPr>
      <w:r>
        <w:rPr>
          <w:rFonts w:ascii="Times New Roman" w:hAnsi="Times New Roman" w:eastAsia="Times New Roman" w:cs="Times New Roman"/>
          <w:sz w:val="35"/>
          <w:szCs w:val="35"/>
        </w:rPr>
        <w:t>XX</w:t>
      </w:r>
      <w:r>
        <w:rPr>
          <w:rFonts w:hint="eastAsia" w:ascii="Microsoft YaHei" w:hAnsi="Microsoft YaHei" w:eastAsia="Microsoft YaHei" w:cs="Microsoft YaHei"/>
          <w:spacing w:val="9"/>
          <w:sz w:val="35"/>
          <w:szCs w:val="35"/>
          <w:lang w:eastAsia="zh-CN"/>
        </w:rPr>
        <w:t>县（市、区）</w:t>
      </w:r>
      <w:r>
        <w:rPr>
          <w:rFonts w:ascii="Microsoft YaHei" w:hAnsi="Microsoft YaHei" w:eastAsia="Microsoft YaHei" w:cs="Microsoft YaHei"/>
          <w:spacing w:val="9"/>
          <w:sz w:val="35"/>
          <w:szCs w:val="35"/>
        </w:rPr>
        <w:t xml:space="preserve">第 </w:t>
      </w:r>
      <w:r>
        <w:rPr>
          <w:rFonts w:ascii="Times New Roman" w:hAnsi="Times New Roman" w:eastAsia="Times New Roman" w:cs="Times New Roman"/>
          <w:sz w:val="35"/>
          <w:szCs w:val="35"/>
        </w:rPr>
        <w:t>X</w:t>
      </w:r>
      <w:r>
        <w:rPr>
          <w:rFonts w:ascii="Times New Roman" w:hAnsi="Times New Roman" w:eastAsia="Times New Roman" w:cs="Times New Roman"/>
          <w:spacing w:val="9"/>
          <w:sz w:val="35"/>
          <w:szCs w:val="35"/>
        </w:rPr>
        <w:t xml:space="preserve"> </w:t>
      </w:r>
      <w:r>
        <w:rPr>
          <w:rFonts w:ascii="Microsoft YaHei" w:hAnsi="Microsoft YaHei" w:eastAsia="Microsoft YaHei" w:cs="Microsoft YaHei"/>
          <w:spacing w:val="9"/>
          <w:sz w:val="35"/>
          <w:szCs w:val="35"/>
        </w:rPr>
        <w:t>批重点“小巨人”企业推进计划投资情况汇总表</w:t>
      </w:r>
    </w:p>
    <w:tbl>
      <w:tblPr>
        <w:tblStyle w:val="5"/>
        <w:tblW w:w="1405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9"/>
        <w:gridCol w:w="719"/>
        <w:gridCol w:w="1200"/>
        <w:gridCol w:w="1200"/>
        <w:gridCol w:w="1164"/>
        <w:gridCol w:w="1448"/>
        <w:gridCol w:w="1116"/>
        <w:gridCol w:w="1522"/>
        <w:gridCol w:w="1094"/>
        <w:gridCol w:w="1527"/>
        <w:gridCol w:w="1089"/>
        <w:gridCol w:w="152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6" w:hRule="atLeast"/>
        </w:trPr>
        <w:tc>
          <w:tcPr>
            <w:tcW w:w="449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111" w:line="209" w:lineRule="auto"/>
              <w:ind w:left="541"/>
              <w:rPr>
                <w:rFonts w:ascii="FangSong" w:hAnsi="FangSong" w:eastAsia="FangSong" w:cs="FangSong"/>
                <w:sz w:val="22"/>
                <w:szCs w:val="22"/>
              </w:rPr>
            </w:pPr>
            <w:r>
              <w:rPr>
                <w:rFonts w:ascii="FangSong" w:hAnsi="FangSong" w:eastAsia="FangSong" w:cs="FangSong"/>
                <w:spacing w:val="-7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</w:t>
            </w:r>
            <w:r>
              <w:rPr>
                <w:rFonts w:ascii="FangSong" w:hAnsi="FangSong" w:eastAsia="FangSong" w:cs="FangSong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FangSong" w:hAnsi="FangSong" w:eastAsia="FangSong" w:cs="FangSong"/>
                <w:spacing w:val="-6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号</w:t>
            </w:r>
          </w:p>
        </w:tc>
        <w:tc>
          <w:tcPr>
            <w:tcW w:w="719" w:type="dxa"/>
            <w:vMerge w:val="restart"/>
            <w:tcBorders>
              <w:bottom w:val="nil"/>
            </w:tcBorders>
            <w:vAlign w:val="top"/>
          </w:tcPr>
          <w:p>
            <w:pPr>
              <w:spacing w:line="466" w:lineRule="auto"/>
              <w:rPr>
                <w:rFonts w:ascii="Arial"/>
                <w:sz w:val="21"/>
              </w:rPr>
            </w:pPr>
          </w:p>
          <w:p>
            <w:pPr>
              <w:spacing w:before="72" w:line="274" w:lineRule="auto"/>
              <w:ind w:left="139" w:right="137" w:firstLine="5"/>
              <w:rPr>
                <w:rFonts w:ascii="FangSong" w:hAnsi="FangSong" w:eastAsia="FangSong" w:cs="FangSong"/>
                <w:sz w:val="22"/>
                <w:szCs w:val="22"/>
              </w:rPr>
            </w:pPr>
            <w:r>
              <w:rPr>
                <w:rFonts w:ascii="FangSong" w:hAnsi="FangSong" w:eastAsia="FangSong" w:cs="FangSong"/>
                <w:spacing w:val="-5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企</w:t>
            </w:r>
            <w:r>
              <w:rPr>
                <w:rFonts w:ascii="FangSong" w:hAnsi="FangSong" w:eastAsia="FangSong" w:cs="FangSong"/>
                <w:spacing w:val="-4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业</w:t>
            </w:r>
            <w:r>
              <w:rPr>
                <w:rFonts w:ascii="FangSong" w:hAnsi="FangSong" w:eastAsia="FangSong" w:cs="FangSong"/>
                <w:sz w:val="22"/>
                <w:szCs w:val="22"/>
              </w:rPr>
              <w:t xml:space="preserve"> </w:t>
            </w:r>
            <w:r>
              <w:rPr>
                <w:rFonts w:ascii="FangSong" w:hAnsi="FangSong" w:eastAsia="FangSong" w:cs="FangSong"/>
                <w:spacing w:val="-2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名称</w:t>
            </w:r>
          </w:p>
        </w:tc>
        <w:tc>
          <w:tcPr>
            <w:tcW w:w="2400" w:type="dxa"/>
            <w:gridSpan w:val="2"/>
            <w:vAlign w:val="top"/>
          </w:tcPr>
          <w:p>
            <w:pPr>
              <w:spacing w:before="267" w:line="218" w:lineRule="auto"/>
              <w:ind w:left="545"/>
              <w:rPr>
                <w:rFonts w:ascii="FangSong" w:hAnsi="FangSong" w:eastAsia="FangSong" w:cs="FangSong"/>
                <w:sz w:val="22"/>
                <w:szCs w:val="22"/>
              </w:rPr>
            </w:pPr>
            <w:r>
              <w:rPr>
                <w:rFonts w:ascii="FangSong" w:hAnsi="FangSong" w:eastAsia="FangSong" w:cs="FangSong"/>
                <w:spacing w:val="-1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推进计划</w:t>
            </w:r>
            <w:r>
              <w:rPr>
                <w:rFonts w:ascii="FangSong" w:hAnsi="FangSong" w:eastAsia="FangSong" w:cs="FangSong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情况</w:t>
            </w:r>
          </w:p>
        </w:tc>
        <w:tc>
          <w:tcPr>
            <w:tcW w:w="2612" w:type="dxa"/>
            <w:gridSpan w:val="2"/>
            <w:vAlign w:val="top"/>
          </w:tcPr>
          <w:p>
            <w:pPr>
              <w:spacing w:before="267" w:line="218" w:lineRule="auto"/>
              <w:ind w:left="432"/>
              <w:rPr>
                <w:rFonts w:ascii="FangSong" w:hAnsi="FangSong" w:eastAsia="FangSong" w:cs="FangSong"/>
                <w:sz w:val="22"/>
                <w:szCs w:val="22"/>
              </w:rPr>
            </w:pPr>
            <w:r>
              <w:rPr>
                <w:rFonts w:ascii="FangSong" w:hAnsi="FangSong" w:eastAsia="FangSong" w:cs="FangSong"/>
                <w:spacing w:val="-1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其中：</w:t>
            </w:r>
            <w:r>
              <w:rPr>
                <w:rFonts w:ascii="FangSong" w:hAnsi="FangSong" w:eastAsia="FangSong" w:cs="FangSong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打造新动能</w:t>
            </w:r>
          </w:p>
        </w:tc>
        <w:tc>
          <w:tcPr>
            <w:tcW w:w="2638" w:type="dxa"/>
            <w:gridSpan w:val="2"/>
            <w:vAlign w:val="top"/>
          </w:tcPr>
          <w:p>
            <w:pPr>
              <w:spacing w:before="267" w:line="218" w:lineRule="auto"/>
              <w:ind w:left="445"/>
              <w:rPr>
                <w:rFonts w:ascii="FangSong" w:hAnsi="FangSong" w:eastAsia="FangSong" w:cs="FangSong"/>
                <w:sz w:val="22"/>
                <w:szCs w:val="22"/>
              </w:rPr>
            </w:pPr>
            <w:r>
              <w:rPr>
                <w:rFonts w:ascii="FangSong" w:hAnsi="FangSong" w:eastAsia="FangSong" w:cs="FangSong"/>
                <w:spacing w:val="-1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其中：</w:t>
            </w:r>
            <w:r>
              <w:rPr>
                <w:rFonts w:ascii="FangSong" w:hAnsi="FangSong" w:eastAsia="FangSong" w:cs="FangSong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攻坚新技术</w:t>
            </w:r>
          </w:p>
        </w:tc>
        <w:tc>
          <w:tcPr>
            <w:tcW w:w="2621" w:type="dxa"/>
            <w:gridSpan w:val="2"/>
            <w:vAlign w:val="top"/>
          </w:tcPr>
          <w:p>
            <w:pPr>
              <w:spacing w:before="267" w:line="218" w:lineRule="auto"/>
              <w:ind w:left="438"/>
              <w:rPr>
                <w:rFonts w:ascii="FangSong" w:hAnsi="FangSong" w:eastAsia="FangSong" w:cs="FangSong"/>
                <w:sz w:val="22"/>
                <w:szCs w:val="22"/>
              </w:rPr>
            </w:pPr>
            <w:r>
              <w:rPr>
                <w:rFonts w:ascii="FangSong" w:hAnsi="FangSong" w:eastAsia="FangSong" w:cs="FangSong"/>
                <w:spacing w:val="-1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其中：</w:t>
            </w:r>
            <w:r>
              <w:rPr>
                <w:rFonts w:ascii="FangSong" w:hAnsi="FangSong" w:eastAsia="FangSong" w:cs="FangSong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开发新产品</w:t>
            </w:r>
          </w:p>
        </w:tc>
        <w:tc>
          <w:tcPr>
            <w:tcW w:w="2618" w:type="dxa"/>
            <w:gridSpan w:val="2"/>
            <w:vAlign w:val="top"/>
          </w:tcPr>
          <w:p>
            <w:pPr>
              <w:spacing w:before="267" w:line="218" w:lineRule="auto"/>
              <w:ind w:left="325"/>
              <w:rPr>
                <w:rFonts w:ascii="FangSong" w:hAnsi="FangSong" w:eastAsia="FangSong" w:cs="FangSong"/>
                <w:sz w:val="22"/>
                <w:szCs w:val="22"/>
              </w:rPr>
            </w:pPr>
            <w:r>
              <w:rPr>
                <w:rFonts w:ascii="FangSong" w:hAnsi="FangSong" w:eastAsia="FangSong" w:cs="FangSong"/>
                <w:spacing w:val="-1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其中</w:t>
            </w:r>
            <w:r>
              <w:rPr>
                <w:rFonts w:ascii="FangSong" w:hAnsi="FangSong" w:eastAsia="FangSong" w:cs="FangSong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：增强配套能力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</w:trPr>
        <w:tc>
          <w:tcPr>
            <w:tcW w:w="449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Align w:val="top"/>
          </w:tcPr>
          <w:p>
            <w:pPr>
              <w:spacing w:before="159" w:line="274" w:lineRule="auto"/>
              <w:ind w:left="380" w:right="156" w:hanging="217"/>
              <w:rPr>
                <w:rFonts w:ascii="FangSong" w:hAnsi="FangSong" w:eastAsia="FangSong" w:cs="FangSong"/>
                <w:sz w:val="22"/>
                <w:szCs w:val="22"/>
              </w:rPr>
            </w:pPr>
            <w:r>
              <w:rPr>
                <w:rFonts w:ascii="FangSong" w:hAnsi="FangSong" w:eastAsia="FangSong" w:cs="FangSong"/>
                <w:spacing w:val="-2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推进</w:t>
            </w:r>
            <w:r>
              <w:rPr>
                <w:rFonts w:ascii="FangSong" w:hAnsi="FangSong" w:eastAsia="FangSong" w:cs="FangSong"/>
                <w:spacing w:val="-1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计划</w:t>
            </w:r>
            <w:r>
              <w:rPr>
                <w:rFonts w:ascii="FangSong" w:hAnsi="FangSong" w:eastAsia="FangSong" w:cs="FangSong"/>
                <w:sz w:val="22"/>
                <w:szCs w:val="22"/>
              </w:rPr>
              <w:t xml:space="preserve"> </w:t>
            </w:r>
            <w:r>
              <w:rPr>
                <w:rFonts w:ascii="FangSong" w:hAnsi="FangSong" w:eastAsia="FangSong" w:cs="FangSong"/>
                <w:spacing w:val="-2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名称</w:t>
            </w:r>
          </w:p>
        </w:tc>
        <w:tc>
          <w:tcPr>
            <w:tcW w:w="1200" w:type="dxa"/>
            <w:vAlign w:val="top"/>
          </w:tcPr>
          <w:p>
            <w:pPr>
              <w:spacing w:before="160" w:line="275" w:lineRule="auto"/>
              <w:ind w:left="155" w:right="156" w:firstLine="10"/>
              <w:rPr>
                <w:rFonts w:ascii="FangSong" w:hAnsi="FangSong" w:eastAsia="FangSong" w:cs="FangSong"/>
                <w:sz w:val="22"/>
                <w:szCs w:val="22"/>
              </w:rPr>
            </w:pPr>
            <w:r>
              <w:rPr>
                <w:rFonts w:ascii="FangSong" w:hAnsi="FangSong" w:eastAsia="FangSong" w:cs="FangSong"/>
                <w:spacing w:val="-2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投资总额</w:t>
            </w:r>
            <w:r>
              <w:rPr>
                <w:rFonts w:ascii="FangSong" w:hAnsi="FangSong" w:eastAsia="FangSong" w:cs="FangSong"/>
                <w:sz w:val="22"/>
                <w:szCs w:val="22"/>
              </w:rPr>
              <w:t xml:space="preserve"> </w:t>
            </w:r>
            <w:r>
              <w:rPr>
                <w:rFonts w:ascii="FangSong" w:hAnsi="FangSong" w:eastAsia="FangSong" w:cs="FangSong"/>
                <w:spacing w:val="-18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rFonts w:ascii="FangSong" w:hAnsi="FangSong" w:eastAsia="FangSong" w:cs="FangSong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FangSong" w:hAnsi="FangSong" w:eastAsia="FangSong" w:cs="FangSong"/>
                <w:spacing w:val="-18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万元</w:t>
            </w:r>
            <w:r>
              <w:rPr>
                <w:rFonts w:ascii="FangSong" w:hAnsi="FangSong" w:eastAsia="FangSong" w:cs="FangSong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FangSong" w:hAnsi="FangSong" w:eastAsia="FangSong" w:cs="FangSong"/>
                <w:spacing w:val="-18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1164" w:type="dxa"/>
            <w:vAlign w:val="top"/>
          </w:tcPr>
          <w:p>
            <w:pPr>
              <w:spacing w:before="160" w:line="275" w:lineRule="auto"/>
              <w:ind w:left="138" w:right="138" w:firstLine="121"/>
              <w:rPr>
                <w:rFonts w:ascii="FangSong" w:hAnsi="FangSong" w:eastAsia="FangSong" w:cs="FangSong"/>
                <w:sz w:val="22"/>
                <w:szCs w:val="22"/>
              </w:rPr>
            </w:pPr>
            <w:r>
              <w:rPr>
                <w:rFonts w:ascii="FangSong" w:hAnsi="FangSong" w:eastAsia="FangSong" w:cs="FangSong"/>
                <w:spacing w:val="-3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投资额</w:t>
            </w:r>
            <w:r>
              <w:rPr>
                <w:rFonts w:ascii="FangSong" w:hAnsi="FangSong" w:eastAsia="FangSong" w:cs="FangSong"/>
                <w:sz w:val="22"/>
                <w:szCs w:val="22"/>
              </w:rPr>
              <w:t xml:space="preserve"> </w:t>
            </w:r>
            <w:r>
              <w:rPr>
                <w:rFonts w:ascii="FangSong" w:hAnsi="FangSong" w:eastAsia="FangSong" w:cs="FangSong"/>
                <w:spacing w:val="-18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rFonts w:ascii="FangSong" w:hAnsi="FangSong" w:eastAsia="FangSong" w:cs="FangSong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FangSong" w:hAnsi="FangSong" w:eastAsia="FangSong" w:cs="FangSong"/>
                <w:spacing w:val="-18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万元</w:t>
            </w:r>
            <w:r>
              <w:rPr>
                <w:rFonts w:ascii="FangSong" w:hAnsi="FangSong" w:eastAsia="FangSong" w:cs="FangSong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FangSong" w:hAnsi="FangSong" w:eastAsia="FangSong" w:cs="FangSong"/>
                <w:spacing w:val="-18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1448" w:type="dxa"/>
            <w:vAlign w:val="top"/>
          </w:tcPr>
          <w:p>
            <w:pPr>
              <w:spacing w:before="158" w:line="274" w:lineRule="auto"/>
              <w:ind w:left="178" w:right="167" w:firstLine="8"/>
              <w:rPr>
                <w:rFonts w:ascii="FangSong" w:hAnsi="FangSong" w:eastAsia="FangSong" w:cs="FangSong"/>
                <w:sz w:val="22"/>
                <w:szCs w:val="22"/>
              </w:rPr>
            </w:pPr>
            <w:r>
              <w:rPr>
                <w:rFonts w:ascii="FangSong" w:hAnsi="FangSong" w:eastAsia="FangSong" w:cs="FangSong"/>
                <w:spacing w:val="-4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具</w:t>
            </w:r>
            <w:r>
              <w:rPr>
                <w:rFonts w:ascii="FangSong" w:hAnsi="FangSong" w:eastAsia="FangSong" w:cs="FangSong"/>
                <w:spacing w:val="-2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体目标或</w:t>
            </w:r>
            <w:r>
              <w:rPr>
                <w:rFonts w:ascii="FangSong" w:hAnsi="FangSong" w:eastAsia="FangSong" w:cs="FangSong"/>
                <w:sz w:val="22"/>
                <w:szCs w:val="22"/>
              </w:rPr>
              <w:t xml:space="preserve"> </w:t>
            </w:r>
            <w:r>
              <w:rPr>
                <w:rFonts w:ascii="FangSong" w:hAnsi="FangSong" w:eastAsia="FangSong" w:cs="FangSong"/>
                <w:spacing w:val="-1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标志性</w:t>
            </w:r>
            <w:r>
              <w:rPr>
                <w:rFonts w:ascii="FangSong" w:hAnsi="FangSong" w:eastAsia="FangSong" w:cs="FangSong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成果</w:t>
            </w:r>
          </w:p>
        </w:tc>
        <w:tc>
          <w:tcPr>
            <w:tcW w:w="1116" w:type="dxa"/>
            <w:vAlign w:val="top"/>
          </w:tcPr>
          <w:p>
            <w:pPr>
              <w:spacing w:before="160" w:line="275" w:lineRule="auto"/>
              <w:ind w:left="116" w:right="112" w:firstLine="121"/>
              <w:rPr>
                <w:rFonts w:ascii="FangSong" w:hAnsi="FangSong" w:eastAsia="FangSong" w:cs="FangSong"/>
                <w:sz w:val="22"/>
                <w:szCs w:val="22"/>
              </w:rPr>
            </w:pPr>
            <w:r>
              <w:rPr>
                <w:rFonts w:ascii="FangSong" w:hAnsi="FangSong" w:eastAsia="FangSong" w:cs="FangSong"/>
                <w:spacing w:val="-3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投资额</w:t>
            </w:r>
            <w:r>
              <w:rPr>
                <w:rFonts w:ascii="FangSong" w:hAnsi="FangSong" w:eastAsia="FangSong" w:cs="FangSong"/>
                <w:sz w:val="22"/>
                <w:szCs w:val="22"/>
              </w:rPr>
              <w:t xml:space="preserve"> </w:t>
            </w:r>
            <w:r>
              <w:rPr>
                <w:rFonts w:ascii="FangSong" w:hAnsi="FangSong" w:eastAsia="FangSong" w:cs="FangSong"/>
                <w:spacing w:val="-18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rFonts w:ascii="FangSong" w:hAnsi="FangSong" w:eastAsia="FangSong" w:cs="FangSong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FangSong" w:hAnsi="FangSong" w:eastAsia="FangSong" w:cs="FangSong"/>
                <w:spacing w:val="-18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万元</w:t>
            </w:r>
            <w:r>
              <w:rPr>
                <w:rFonts w:ascii="FangSong" w:hAnsi="FangSong" w:eastAsia="FangSong" w:cs="FangSong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FangSong" w:hAnsi="FangSong" w:eastAsia="FangSong" w:cs="FangSong"/>
                <w:spacing w:val="-18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1522" w:type="dxa"/>
            <w:vAlign w:val="top"/>
          </w:tcPr>
          <w:p>
            <w:pPr>
              <w:spacing w:before="158" w:line="274" w:lineRule="auto"/>
              <w:ind w:left="216" w:right="203" w:firstLine="8"/>
              <w:rPr>
                <w:rFonts w:ascii="FangSong" w:hAnsi="FangSong" w:eastAsia="FangSong" w:cs="FangSong"/>
                <w:sz w:val="22"/>
                <w:szCs w:val="22"/>
              </w:rPr>
            </w:pPr>
            <w:r>
              <w:rPr>
                <w:rFonts w:ascii="FangSong" w:hAnsi="FangSong" w:eastAsia="FangSong" w:cs="FangSong"/>
                <w:spacing w:val="-4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具</w:t>
            </w:r>
            <w:r>
              <w:rPr>
                <w:rFonts w:ascii="FangSong" w:hAnsi="FangSong" w:eastAsia="FangSong" w:cs="FangSong"/>
                <w:spacing w:val="-2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体目标或</w:t>
            </w:r>
            <w:r>
              <w:rPr>
                <w:rFonts w:ascii="FangSong" w:hAnsi="FangSong" w:eastAsia="FangSong" w:cs="FangSong"/>
                <w:sz w:val="22"/>
                <w:szCs w:val="22"/>
              </w:rPr>
              <w:t xml:space="preserve"> </w:t>
            </w:r>
            <w:r>
              <w:rPr>
                <w:rFonts w:ascii="FangSong" w:hAnsi="FangSong" w:eastAsia="FangSong" w:cs="FangSong"/>
                <w:spacing w:val="-1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标志性</w:t>
            </w:r>
            <w:r>
              <w:rPr>
                <w:rFonts w:ascii="FangSong" w:hAnsi="FangSong" w:eastAsia="FangSong" w:cs="FangSong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成果</w:t>
            </w:r>
          </w:p>
        </w:tc>
        <w:tc>
          <w:tcPr>
            <w:tcW w:w="1094" w:type="dxa"/>
            <w:vAlign w:val="top"/>
          </w:tcPr>
          <w:p>
            <w:pPr>
              <w:spacing w:before="160" w:line="275" w:lineRule="auto"/>
              <w:ind w:left="108" w:right="98" w:firstLine="118"/>
              <w:rPr>
                <w:rFonts w:ascii="FangSong" w:hAnsi="FangSong" w:eastAsia="FangSong" w:cs="FangSong"/>
                <w:sz w:val="22"/>
                <w:szCs w:val="22"/>
              </w:rPr>
            </w:pPr>
            <w:r>
              <w:rPr>
                <w:rFonts w:ascii="FangSong" w:hAnsi="FangSong" w:eastAsia="FangSong" w:cs="FangSong"/>
                <w:spacing w:val="-3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投资额</w:t>
            </w:r>
            <w:r>
              <w:rPr>
                <w:rFonts w:ascii="FangSong" w:hAnsi="FangSong" w:eastAsia="FangSong" w:cs="FangSong"/>
                <w:sz w:val="22"/>
                <w:szCs w:val="22"/>
              </w:rPr>
              <w:t xml:space="preserve"> </w:t>
            </w:r>
            <w:r>
              <w:rPr>
                <w:rFonts w:ascii="FangSong" w:hAnsi="FangSong" w:eastAsia="FangSong" w:cs="FangSong"/>
                <w:spacing w:val="-18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rFonts w:ascii="FangSong" w:hAnsi="FangSong" w:eastAsia="FangSong" w:cs="FangSong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FangSong" w:hAnsi="FangSong" w:eastAsia="FangSong" w:cs="FangSong"/>
                <w:spacing w:val="-18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万元</w:t>
            </w:r>
            <w:r>
              <w:rPr>
                <w:rFonts w:ascii="FangSong" w:hAnsi="FangSong" w:eastAsia="FangSong" w:cs="FangSong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FangSong" w:hAnsi="FangSong" w:eastAsia="FangSong" w:cs="FangSong"/>
                <w:spacing w:val="-18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1527" w:type="dxa"/>
            <w:vAlign w:val="top"/>
          </w:tcPr>
          <w:p>
            <w:pPr>
              <w:spacing w:before="158" w:line="274" w:lineRule="auto"/>
              <w:ind w:left="218" w:right="206" w:firstLine="8"/>
              <w:rPr>
                <w:rFonts w:ascii="FangSong" w:hAnsi="FangSong" w:eastAsia="FangSong" w:cs="FangSong"/>
                <w:sz w:val="22"/>
                <w:szCs w:val="22"/>
              </w:rPr>
            </w:pPr>
            <w:r>
              <w:rPr>
                <w:rFonts w:ascii="FangSong" w:hAnsi="FangSong" w:eastAsia="FangSong" w:cs="FangSong"/>
                <w:spacing w:val="-4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具</w:t>
            </w:r>
            <w:r>
              <w:rPr>
                <w:rFonts w:ascii="FangSong" w:hAnsi="FangSong" w:eastAsia="FangSong" w:cs="FangSong"/>
                <w:spacing w:val="-2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体目标或</w:t>
            </w:r>
            <w:r>
              <w:rPr>
                <w:rFonts w:ascii="FangSong" w:hAnsi="FangSong" w:eastAsia="FangSong" w:cs="FangSong"/>
                <w:sz w:val="22"/>
                <w:szCs w:val="22"/>
              </w:rPr>
              <w:t xml:space="preserve"> </w:t>
            </w:r>
            <w:r>
              <w:rPr>
                <w:rFonts w:ascii="FangSong" w:hAnsi="FangSong" w:eastAsia="FangSong" w:cs="FangSong"/>
                <w:spacing w:val="-1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标志性</w:t>
            </w:r>
            <w:r>
              <w:rPr>
                <w:rFonts w:ascii="FangSong" w:hAnsi="FangSong" w:eastAsia="FangSong" w:cs="FangSong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成果</w:t>
            </w:r>
          </w:p>
        </w:tc>
        <w:tc>
          <w:tcPr>
            <w:tcW w:w="1089" w:type="dxa"/>
            <w:vAlign w:val="top"/>
          </w:tcPr>
          <w:p>
            <w:pPr>
              <w:spacing w:before="160" w:line="275" w:lineRule="auto"/>
              <w:ind w:left="108" w:right="93" w:firstLine="116"/>
              <w:rPr>
                <w:rFonts w:ascii="FangSong" w:hAnsi="FangSong" w:eastAsia="FangSong" w:cs="FangSong"/>
                <w:sz w:val="22"/>
                <w:szCs w:val="22"/>
              </w:rPr>
            </w:pPr>
            <w:r>
              <w:rPr>
                <w:rFonts w:ascii="FangSong" w:hAnsi="FangSong" w:eastAsia="FangSong" w:cs="FangSong"/>
                <w:spacing w:val="-3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投资额</w:t>
            </w:r>
            <w:r>
              <w:rPr>
                <w:rFonts w:ascii="FangSong" w:hAnsi="FangSong" w:eastAsia="FangSong" w:cs="FangSong"/>
                <w:sz w:val="22"/>
                <w:szCs w:val="22"/>
              </w:rPr>
              <w:t xml:space="preserve"> </w:t>
            </w:r>
            <w:r>
              <w:rPr>
                <w:rFonts w:ascii="FangSong" w:hAnsi="FangSong" w:eastAsia="FangSong" w:cs="FangSong"/>
                <w:spacing w:val="-18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rFonts w:ascii="FangSong" w:hAnsi="FangSong" w:eastAsia="FangSong" w:cs="FangSong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FangSong" w:hAnsi="FangSong" w:eastAsia="FangSong" w:cs="FangSong"/>
                <w:spacing w:val="-18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万元</w:t>
            </w:r>
            <w:r>
              <w:rPr>
                <w:rFonts w:ascii="FangSong" w:hAnsi="FangSong" w:eastAsia="FangSong" w:cs="FangSong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FangSong" w:hAnsi="FangSong" w:eastAsia="FangSong" w:cs="FangSong"/>
                <w:spacing w:val="-18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1529" w:type="dxa"/>
            <w:vAlign w:val="top"/>
          </w:tcPr>
          <w:p>
            <w:pPr>
              <w:spacing w:before="158" w:line="274" w:lineRule="auto"/>
              <w:ind w:left="218" w:right="208" w:firstLine="8"/>
              <w:rPr>
                <w:rFonts w:ascii="FangSong" w:hAnsi="FangSong" w:eastAsia="FangSong" w:cs="FangSong"/>
                <w:sz w:val="22"/>
                <w:szCs w:val="22"/>
              </w:rPr>
            </w:pPr>
            <w:r>
              <w:rPr>
                <w:rFonts w:ascii="FangSong" w:hAnsi="FangSong" w:eastAsia="FangSong" w:cs="FangSong"/>
                <w:spacing w:val="-4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具</w:t>
            </w:r>
            <w:r>
              <w:rPr>
                <w:rFonts w:ascii="FangSong" w:hAnsi="FangSong" w:eastAsia="FangSong" w:cs="FangSong"/>
                <w:spacing w:val="-2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体目标或</w:t>
            </w:r>
            <w:r>
              <w:rPr>
                <w:rFonts w:ascii="FangSong" w:hAnsi="FangSong" w:eastAsia="FangSong" w:cs="FangSong"/>
                <w:sz w:val="22"/>
                <w:szCs w:val="22"/>
              </w:rPr>
              <w:t xml:space="preserve"> </w:t>
            </w:r>
            <w:r>
              <w:rPr>
                <w:rFonts w:ascii="FangSong" w:hAnsi="FangSong" w:eastAsia="FangSong" w:cs="FangSong"/>
                <w:spacing w:val="-1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标志性</w:t>
            </w:r>
            <w:r>
              <w:rPr>
                <w:rFonts w:ascii="FangSong" w:hAnsi="FangSong" w:eastAsia="FangSong" w:cs="FangSong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成果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449" w:type="dxa"/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before="63" w:line="189" w:lineRule="auto"/>
              <w:ind w:left="191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1</w:t>
            </w:r>
          </w:p>
        </w:tc>
        <w:tc>
          <w:tcPr>
            <w:tcW w:w="7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851" w:hRule="atLeast"/>
        </w:trPr>
        <w:tc>
          <w:tcPr>
            <w:tcW w:w="449" w:type="dxa"/>
            <w:vAlign w:val="top"/>
          </w:tcPr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spacing w:before="63" w:line="189" w:lineRule="auto"/>
              <w:ind w:left="17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2</w:t>
            </w:r>
          </w:p>
        </w:tc>
        <w:tc>
          <w:tcPr>
            <w:tcW w:w="7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449" w:type="dxa"/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before="63" w:line="189" w:lineRule="auto"/>
              <w:ind w:left="17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3</w:t>
            </w:r>
          </w:p>
        </w:tc>
        <w:tc>
          <w:tcPr>
            <w:tcW w:w="7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449" w:type="dxa"/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before="63" w:line="189" w:lineRule="auto"/>
              <w:ind w:left="16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4</w:t>
            </w:r>
          </w:p>
        </w:tc>
        <w:tc>
          <w:tcPr>
            <w:tcW w:w="7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</w:trPr>
        <w:tc>
          <w:tcPr>
            <w:tcW w:w="449" w:type="dxa"/>
            <w:vAlign w:val="top"/>
          </w:tcPr>
          <w:p>
            <w:pPr>
              <w:spacing w:line="383" w:lineRule="auto"/>
              <w:rPr>
                <w:rFonts w:ascii="Arial"/>
                <w:sz w:val="21"/>
              </w:rPr>
            </w:pPr>
          </w:p>
          <w:p>
            <w:pPr>
              <w:spacing w:before="72" w:line="176" w:lineRule="exact"/>
              <w:ind w:left="147"/>
              <w:rPr>
                <w:rFonts w:ascii="FangSong" w:hAnsi="FangSong" w:eastAsia="FangSong" w:cs="FangSong"/>
                <w:sz w:val="22"/>
                <w:szCs w:val="22"/>
              </w:rPr>
            </w:pPr>
            <w:r>
              <w:rPr>
                <w:rFonts w:ascii="FangSong" w:hAnsi="FangSong" w:eastAsia="FangSong" w:cs="FangSong"/>
                <w:position w:val="-3"/>
                <w:sz w:val="22"/>
                <w:szCs w:val="22"/>
              </w:rPr>
              <w:t>…</w:t>
            </w:r>
          </w:p>
        </w:tc>
        <w:tc>
          <w:tcPr>
            <w:tcW w:w="7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15" w:line="233" w:lineRule="auto"/>
        <w:ind w:left="34"/>
        <w:rPr>
          <w:rFonts w:ascii="FangSong" w:hAnsi="FangSong" w:eastAsia="FangSong" w:cs="FangSong"/>
          <w:sz w:val="23"/>
          <w:szCs w:val="23"/>
        </w:rPr>
      </w:pPr>
      <w:r>
        <w:rPr>
          <w:rFonts w:ascii="FangSong" w:hAnsi="FangSong" w:eastAsia="FangSong" w:cs="FangSong"/>
          <w:spacing w:val="18"/>
          <w:sz w:val="23"/>
          <w:szCs w:val="23"/>
        </w:rPr>
        <w:t>注：</w:t>
      </w:r>
      <w:r>
        <w:rPr>
          <w:rFonts w:ascii="FangSong" w:hAnsi="FangSong" w:eastAsia="FangSong" w:cs="FangSong"/>
          <w:spacing w:val="9"/>
          <w:sz w:val="23"/>
          <w:szCs w:val="23"/>
        </w:rPr>
        <w:t>打造新动能、攻坚新技术、开发新产品、增强配套能力四项，企业推进计划中不涉及的可不填。</w:t>
      </w:r>
    </w:p>
    <w:p>
      <w:pPr>
        <w:sectPr>
          <w:footerReference r:id="rId6" w:type="default"/>
          <w:pgSz w:w="16839" w:h="11906"/>
          <w:pgMar w:top="1012" w:right="1355" w:bottom="1214" w:left="1420" w:header="0" w:footer="999" w:gutter="0"/>
          <w:cols w:space="720" w:num="1"/>
        </w:sectPr>
      </w:pP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p>
      <w:pPr>
        <w:spacing w:before="236" w:line="186" w:lineRule="auto"/>
        <w:outlineLvl w:val="0"/>
        <w:rPr>
          <w:ins w:id="2" w:author="林社锡" w:date="2024-06-28T15:10:54Z"/>
          <w:rFonts w:ascii="Times New Roman" w:hAnsi="Times New Roman" w:eastAsia="Times New Roman" w:cs="Times New Roman"/>
          <w:spacing w:val="-23"/>
          <w:sz w:val="55"/>
          <w:szCs w:val="55"/>
        </w:rPr>
      </w:pPr>
    </w:p>
    <w:p>
      <w:pPr>
        <w:spacing w:before="236" w:line="186" w:lineRule="auto"/>
        <w:jc w:val="center"/>
        <w:outlineLvl w:val="0"/>
        <w:rPr>
          <w:ins w:id="3" w:author="林社锡" w:date="2024-06-28T15:10:54Z"/>
          <w:rFonts w:ascii="Microsoft YaHei" w:hAnsi="Microsoft YaHei" w:eastAsia="Microsoft YaHei" w:cs="Microsoft YaHei"/>
          <w:sz w:val="55"/>
          <w:szCs w:val="55"/>
        </w:rPr>
      </w:pPr>
      <w:ins w:id="4" w:author="林社锡" w:date="2024-06-28T15:10:54Z">
        <w:r>
          <w:rPr>
            <w:rFonts w:hint="eastAsia" w:ascii="Microsoft YaHei" w:hAnsi="Microsoft YaHei" w:eastAsia="Microsoft YaHei" w:cs="Microsoft YaHei"/>
            <w:spacing w:val="-23"/>
            <w:sz w:val="55"/>
            <w:szCs w:val="55"/>
            <w:lang w:eastAsia="zh-CN"/>
          </w:rPr>
          <w:t>广东</w:t>
        </w:r>
      </w:ins>
      <w:ins w:id="5" w:author="林社锡" w:date="2024-06-28T15:10:54Z">
        <w:r>
          <w:rPr>
            <w:rFonts w:ascii="Microsoft YaHei" w:hAnsi="Microsoft YaHei" w:eastAsia="Microsoft YaHei" w:cs="Microsoft YaHei"/>
            <w:spacing w:val="-23"/>
            <w:sz w:val="55"/>
            <w:szCs w:val="55"/>
          </w:rPr>
          <w:t>省第</w:t>
        </w:r>
      </w:ins>
      <w:ins w:id="6" w:author="林社锡" w:date="2024-06-28T15:10:54Z">
        <w:r>
          <w:rPr>
            <w:rFonts w:hint="eastAsia" w:ascii="Times New Roman" w:hAnsi="Times New Roman" w:eastAsia="宋体" w:cs="Times New Roman"/>
            <w:spacing w:val="-23"/>
            <w:sz w:val="55"/>
            <w:szCs w:val="55"/>
            <w:lang w:val="en-US" w:eastAsia="zh-CN"/>
          </w:rPr>
          <w:t>4</w:t>
        </w:r>
      </w:ins>
      <w:ins w:id="7" w:author="林社锡" w:date="2024-06-28T15:10:54Z">
        <w:r>
          <w:rPr>
            <w:rFonts w:ascii="Microsoft YaHei" w:hAnsi="Microsoft YaHei" w:eastAsia="Microsoft YaHei" w:cs="Microsoft YaHei"/>
            <w:spacing w:val="-23"/>
            <w:sz w:val="55"/>
            <w:szCs w:val="55"/>
          </w:rPr>
          <w:t>批重点“小巨人”企业</w:t>
        </w:r>
      </w:ins>
    </w:p>
    <w:p>
      <w:pPr>
        <w:spacing w:line="244" w:lineRule="auto"/>
        <w:jc w:val="center"/>
        <w:rPr>
          <w:ins w:id="8" w:author="林社锡" w:date="2024-06-28T15:10:54Z"/>
          <w:rFonts w:ascii="Arial"/>
          <w:sz w:val="21"/>
        </w:rPr>
      </w:pPr>
    </w:p>
    <w:p>
      <w:pPr>
        <w:spacing w:line="244" w:lineRule="auto"/>
        <w:jc w:val="center"/>
        <w:rPr>
          <w:ins w:id="9" w:author="林社锡" w:date="2024-06-28T15:10:54Z"/>
          <w:rFonts w:ascii="Arial"/>
          <w:sz w:val="21"/>
        </w:rPr>
      </w:pPr>
    </w:p>
    <w:p>
      <w:pPr>
        <w:spacing w:line="245" w:lineRule="auto"/>
        <w:jc w:val="center"/>
        <w:rPr>
          <w:ins w:id="10" w:author="林社锡" w:date="2024-06-28T15:10:54Z"/>
          <w:rFonts w:ascii="Arial"/>
          <w:sz w:val="21"/>
        </w:rPr>
      </w:pPr>
    </w:p>
    <w:p>
      <w:pPr>
        <w:spacing w:before="235" w:line="186" w:lineRule="auto"/>
        <w:jc w:val="center"/>
        <w:outlineLvl w:val="0"/>
        <w:rPr>
          <w:ins w:id="11" w:author="林社锡" w:date="2024-06-28T15:10:54Z"/>
          <w:rFonts w:ascii="Microsoft YaHei" w:hAnsi="Microsoft YaHei" w:eastAsia="Microsoft YaHei" w:cs="Microsoft YaHei"/>
          <w:sz w:val="55"/>
          <w:szCs w:val="55"/>
        </w:rPr>
      </w:pPr>
      <w:ins w:id="12" w:author="林社锡" w:date="2024-06-28T15:10:54Z">
        <w:r>
          <w:rPr>
            <w:rFonts w:ascii="Microsoft YaHei" w:hAnsi="Microsoft YaHei" w:eastAsia="Microsoft YaHei" w:cs="Microsoft YaHei"/>
            <w:spacing w:val="21"/>
            <w:sz w:val="55"/>
            <w:szCs w:val="55"/>
          </w:rPr>
          <w:t>信</w:t>
        </w:r>
      </w:ins>
      <w:ins w:id="13" w:author="林社锡" w:date="2024-06-28T15:10:54Z">
        <w:r>
          <w:rPr>
            <w:rFonts w:hint="eastAsia" w:ascii="Microsoft YaHei" w:hAnsi="Microsoft YaHei" w:eastAsia="Microsoft YaHei" w:cs="Microsoft YaHei"/>
            <w:spacing w:val="21"/>
            <w:sz w:val="55"/>
            <w:szCs w:val="55"/>
            <w:lang w:val="en-US" w:eastAsia="zh-CN"/>
          </w:rPr>
          <w:t xml:space="preserve">   </w:t>
        </w:r>
      </w:ins>
      <w:ins w:id="14" w:author="林社锡" w:date="2024-06-28T15:10:54Z">
        <w:r>
          <w:rPr>
            <w:rFonts w:ascii="Microsoft YaHei" w:hAnsi="Microsoft YaHei" w:eastAsia="Microsoft YaHei" w:cs="Microsoft YaHei"/>
            <w:spacing w:val="21"/>
            <w:sz w:val="55"/>
            <w:szCs w:val="55"/>
          </w:rPr>
          <w:t>息</w:t>
        </w:r>
      </w:ins>
      <w:ins w:id="15" w:author="林社锡" w:date="2024-06-28T15:10:54Z">
        <w:r>
          <w:rPr>
            <w:rFonts w:hint="eastAsia" w:ascii="Microsoft YaHei" w:hAnsi="Microsoft YaHei" w:eastAsia="Microsoft YaHei" w:cs="Microsoft YaHei"/>
            <w:spacing w:val="21"/>
            <w:sz w:val="55"/>
            <w:szCs w:val="55"/>
            <w:lang w:val="en-US" w:eastAsia="zh-CN"/>
          </w:rPr>
          <w:t xml:space="preserve">   </w:t>
        </w:r>
      </w:ins>
      <w:ins w:id="16" w:author="林社锡" w:date="2024-06-28T15:10:54Z">
        <w:r>
          <w:rPr>
            <w:rFonts w:ascii="Microsoft YaHei" w:hAnsi="Microsoft YaHei" w:eastAsia="Microsoft YaHei" w:cs="Microsoft YaHei"/>
            <w:spacing w:val="19"/>
            <w:sz w:val="55"/>
            <w:szCs w:val="55"/>
          </w:rPr>
          <w:t>表</w:t>
        </w:r>
      </w:ins>
    </w:p>
    <w:p>
      <w:pPr>
        <w:spacing w:line="244" w:lineRule="auto"/>
        <w:rPr>
          <w:ins w:id="17" w:author="林社锡" w:date="2024-06-28T15:10:54Z"/>
          <w:rFonts w:ascii="Arial"/>
          <w:sz w:val="21"/>
        </w:rPr>
      </w:pPr>
    </w:p>
    <w:p>
      <w:pPr>
        <w:spacing w:line="244" w:lineRule="auto"/>
        <w:rPr>
          <w:ins w:id="18" w:author="林社锡" w:date="2024-06-28T15:10:54Z"/>
          <w:rFonts w:ascii="Arial"/>
          <w:sz w:val="21"/>
        </w:rPr>
      </w:pPr>
    </w:p>
    <w:p>
      <w:pPr>
        <w:spacing w:line="244" w:lineRule="auto"/>
        <w:rPr>
          <w:ins w:id="19" w:author="林社锡" w:date="2024-06-28T15:10:54Z"/>
          <w:rFonts w:ascii="Arial"/>
          <w:sz w:val="21"/>
        </w:rPr>
      </w:pPr>
    </w:p>
    <w:p>
      <w:pPr>
        <w:spacing w:line="244" w:lineRule="auto"/>
        <w:rPr>
          <w:ins w:id="20" w:author="林社锡" w:date="2024-06-28T15:10:54Z"/>
          <w:rFonts w:ascii="Arial"/>
          <w:sz w:val="21"/>
        </w:rPr>
      </w:pPr>
    </w:p>
    <w:p>
      <w:pPr>
        <w:spacing w:line="244" w:lineRule="auto"/>
        <w:rPr>
          <w:ins w:id="21" w:author="林社锡" w:date="2024-06-28T15:10:54Z"/>
          <w:rFonts w:ascii="Arial"/>
          <w:sz w:val="21"/>
        </w:rPr>
      </w:pPr>
    </w:p>
    <w:p>
      <w:pPr>
        <w:spacing w:line="245" w:lineRule="auto"/>
        <w:rPr>
          <w:ins w:id="22" w:author="林社锡" w:date="2024-06-28T15:10:54Z"/>
          <w:rFonts w:ascii="Arial"/>
          <w:sz w:val="21"/>
        </w:rPr>
      </w:pPr>
    </w:p>
    <w:p>
      <w:pPr>
        <w:spacing w:line="245" w:lineRule="auto"/>
        <w:rPr>
          <w:ins w:id="23" w:author="林社锡" w:date="2024-06-28T15:10:54Z"/>
          <w:rFonts w:ascii="Arial"/>
          <w:sz w:val="21"/>
        </w:rPr>
      </w:pPr>
    </w:p>
    <w:p>
      <w:pPr>
        <w:spacing w:line="245" w:lineRule="auto"/>
        <w:rPr>
          <w:ins w:id="24" w:author="林社锡" w:date="2024-06-28T15:10:54Z"/>
          <w:rFonts w:ascii="Arial"/>
          <w:sz w:val="21"/>
        </w:rPr>
      </w:pPr>
    </w:p>
    <w:p>
      <w:pPr>
        <w:spacing w:line="245" w:lineRule="auto"/>
        <w:rPr>
          <w:ins w:id="25" w:author="林社锡" w:date="2024-06-28T15:10:54Z"/>
          <w:rFonts w:ascii="Arial"/>
          <w:sz w:val="21"/>
        </w:rPr>
      </w:pPr>
    </w:p>
    <w:p>
      <w:pPr>
        <w:spacing w:line="245" w:lineRule="auto"/>
        <w:rPr>
          <w:ins w:id="26" w:author="林社锡" w:date="2024-06-28T15:10:54Z"/>
          <w:rFonts w:ascii="Arial"/>
          <w:sz w:val="21"/>
        </w:rPr>
      </w:pPr>
    </w:p>
    <w:p>
      <w:pPr>
        <w:spacing w:line="245" w:lineRule="auto"/>
        <w:rPr>
          <w:ins w:id="27" w:author="林社锡" w:date="2024-06-28T15:10:54Z"/>
          <w:rFonts w:ascii="Arial"/>
          <w:sz w:val="21"/>
        </w:rPr>
      </w:pPr>
    </w:p>
    <w:p>
      <w:pPr>
        <w:spacing w:line="245" w:lineRule="auto"/>
        <w:rPr>
          <w:ins w:id="28" w:author="林社锡" w:date="2024-06-28T15:10:54Z"/>
          <w:rFonts w:ascii="Arial"/>
          <w:sz w:val="21"/>
        </w:rPr>
      </w:pPr>
    </w:p>
    <w:p>
      <w:pPr>
        <w:spacing w:before="101" w:line="556" w:lineRule="auto"/>
        <w:ind w:left="647" w:leftChars="308" w:right="1144" w:firstLine="0" w:firstLineChars="0"/>
        <w:rPr>
          <w:ins w:id="29" w:author="林社锡" w:date="2024-06-28T15:10:54Z"/>
          <w:rFonts w:hint="default" w:ascii="KaiTi" w:hAnsi="KaiTi" w:eastAsia="KaiTi" w:cs="KaiTi"/>
          <w:sz w:val="31"/>
          <w:szCs w:val="31"/>
          <w:lang w:val="en-US" w:eastAsia="zh-CN"/>
        </w:rPr>
      </w:pPr>
      <w:ins w:id="30" w:author="林社锡" w:date="2024-06-28T15:10:54Z">
        <w:r>
          <w:rPr>
            <w:rFonts w:ascii="KaiTi" w:hAnsi="KaiTi" w:eastAsia="KaiTi" w:cs="KaiTi"/>
            <w:spacing w:val="10"/>
            <w:sz w:val="31"/>
            <w:szCs w:val="31"/>
          </w:rPr>
          <w:t>企业名称</w:t>
        </w:r>
      </w:ins>
      <w:ins w:id="31" w:author="林社锡" w:date="2024-06-28T15:10:54Z">
        <w:r>
          <w:rPr>
            <w:rFonts w:ascii="KaiTi" w:hAnsi="KaiTi" w:eastAsia="KaiTi" w:cs="KaiTi"/>
            <w:spacing w:val="5"/>
            <w:sz w:val="31"/>
            <w:szCs w:val="31"/>
          </w:rPr>
          <w:t>(盖章)</w:t>
        </w:r>
      </w:ins>
      <w:ins w:id="32" w:author="林社锡" w:date="2024-06-28T15:10:54Z">
        <w:r>
          <w:rPr>
            <w:rFonts w:ascii="KaiTi" w:hAnsi="KaiTi" w:eastAsia="KaiTi" w:cs="KaiTi"/>
            <w:spacing w:val="5"/>
            <w:sz w:val="31"/>
            <w:szCs w:val="31"/>
            <w:u w:val="single" w:color="auto"/>
          </w:rPr>
          <w:t xml:space="preserve">            </w:t>
        </w:r>
      </w:ins>
      <w:ins w:id="33" w:author="林社锡" w:date="2024-06-28T15:10:54Z">
        <w:r>
          <w:rPr>
            <w:rFonts w:hint="eastAsia" w:ascii="KaiTi" w:hAnsi="KaiTi" w:eastAsia="KaiTi" w:cs="KaiTi"/>
            <w:spacing w:val="5"/>
            <w:sz w:val="31"/>
            <w:szCs w:val="31"/>
            <w:u w:val="single" w:color="auto"/>
            <w:lang w:val="en-US" w:eastAsia="zh-CN"/>
          </w:rPr>
          <w:t xml:space="preserve">   </w:t>
        </w:r>
      </w:ins>
      <w:ins w:id="34" w:author="林社锡" w:date="2024-06-28T15:10:54Z">
        <w:r>
          <w:rPr>
            <w:rFonts w:ascii="KaiTi" w:hAnsi="KaiTi" w:eastAsia="KaiTi" w:cs="KaiTi"/>
            <w:spacing w:val="5"/>
            <w:sz w:val="31"/>
            <w:szCs w:val="31"/>
            <w:u w:val="single" w:color="auto"/>
          </w:rPr>
          <w:t xml:space="preserve"> </w:t>
        </w:r>
      </w:ins>
      <w:ins w:id="35" w:author="林社锡" w:date="2024-06-28T15:10:54Z">
        <w:r>
          <w:rPr>
            <w:rFonts w:hint="eastAsia" w:ascii="KaiTi" w:hAnsi="KaiTi" w:eastAsia="KaiTi" w:cs="KaiTi"/>
            <w:spacing w:val="5"/>
            <w:sz w:val="31"/>
            <w:szCs w:val="31"/>
            <w:u w:val="single" w:color="auto"/>
            <w:lang w:val="en-US" w:eastAsia="zh-CN"/>
          </w:rPr>
          <w:t xml:space="preserve">  </w:t>
        </w:r>
      </w:ins>
      <w:ins w:id="36" w:author="林社锡" w:date="2024-06-28T15:10:54Z">
        <w:r>
          <w:rPr>
            <w:rFonts w:ascii="KaiTi" w:hAnsi="KaiTi" w:eastAsia="KaiTi" w:cs="KaiTi"/>
            <w:spacing w:val="5"/>
            <w:sz w:val="31"/>
            <w:szCs w:val="31"/>
            <w:u w:val="single" w:color="auto"/>
          </w:rPr>
          <w:t xml:space="preserve">      </w:t>
        </w:r>
      </w:ins>
      <w:ins w:id="37" w:author="林社锡" w:date="2024-06-28T15:10:54Z">
        <w:r>
          <w:rPr>
            <w:rFonts w:hint="eastAsia" w:ascii="KaiTi" w:hAnsi="KaiTi" w:eastAsia="KaiTi" w:cs="KaiTi"/>
            <w:spacing w:val="5"/>
            <w:sz w:val="31"/>
            <w:szCs w:val="31"/>
            <w:u w:val="single" w:color="auto"/>
            <w:lang w:val="en-US" w:eastAsia="zh-CN"/>
          </w:rPr>
          <w:t xml:space="preserve"> </w:t>
        </w:r>
      </w:ins>
      <w:ins w:id="38" w:author="林社锡" w:date="2024-06-28T15:10:54Z">
        <w:r>
          <w:rPr>
            <w:rFonts w:ascii="KaiTi" w:hAnsi="KaiTi" w:eastAsia="KaiTi" w:cs="KaiTi"/>
            <w:spacing w:val="5"/>
            <w:sz w:val="31"/>
            <w:szCs w:val="31"/>
            <w:u w:val="single" w:color="auto"/>
          </w:rPr>
          <w:t xml:space="preserve">    </w:t>
        </w:r>
      </w:ins>
      <w:ins w:id="39" w:author="林社锡" w:date="2024-06-28T15:10:54Z">
        <w:r>
          <w:rPr>
            <w:rFonts w:ascii="KaiTi" w:hAnsi="KaiTi" w:eastAsia="KaiTi" w:cs="KaiTi"/>
            <w:spacing w:val="5"/>
            <w:sz w:val="31"/>
            <w:szCs w:val="31"/>
            <w:u w:val="none" w:color="auto"/>
          </w:rPr>
          <w:t xml:space="preserve">  </w:t>
        </w:r>
      </w:ins>
      <w:ins w:id="40" w:author="林社锡" w:date="2024-06-28T15:10:54Z">
        <w:r>
          <w:rPr>
            <w:rFonts w:ascii="KaiTi" w:hAnsi="KaiTi" w:eastAsia="KaiTi" w:cs="KaiTi"/>
            <w:spacing w:val="5"/>
            <w:sz w:val="31"/>
            <w:szCs w:val="31"/>
            <w:u w:val="single" w:color="auto"/>
          </w:rPr>
          <w:t xml:space="preserve"> </w:t>
        </w:r>
      </w:ins>
      <w:ins w:id="41" w:author="林社锡" w:date="2024-06-28T15:10:54Z">
        <w:r>
          <w:rPr>
            <w:rFonts w:ascii="KaiTi" w:hAnsi="KaiTi" w:eastAsia="KaiTi" w:cs="KaiTi"/>
            <w:sz w:val="31"/>
            <w:szCs w:val="31"/>
          </w:rPr>
          <w:t xml:space="preserve"> </w:t>
        </w:r>
      </w:ins>
      <w:ins w:id="42" w:author="林社锡" w:date="2024-06-28T15:10:54Z">
        <w:r>
          <w:rPr>
            <w:rFonts w:ascii="KaiTi" w:hAnsi="KaiTi" w:eastAsia="KaiTi" w:cs="KaiTi"/>
            <w:spacing w:val="2"/>
            <w:sz w:val="31"/>
            <w:szCs w:val="31"/>
          </w:rPr>
          <w:t>填报时间</w:t>
        </w:r>
      </w:ins>
      <w:ins w:id="43" w:author="林社锡" w:date="2024-06-28T15:10:54Z">
        <w:r>
          <w:rPr>
            <w:rFonts w:ascii="KaiTi" w:hAnsi="KaiTi" w:eastAsia="KaiTi" w:cs="KaiTi"/>
            <w:spacing w:val="2"/>
            <w:sz w:val="31"/>
            <w:szCs w:val="31"/>
            <w:u w:val="single" w:color="auto"/>
          </w:rPr>
          <w:t xml:space="preserve">            </w:t>
        </w:r>
      </w:ins>
      <w:ins w:id="44" w:author="林社锡" w:date="2024-06-28T15:10:54Z">
        <w:r>
          <w:rPr>
            <w:rFonts w:ascii="KaiTi" w:hAnsi="KaiTi" w:eastAsia="KaiTi" w:cs="KaiTi"/>
            <w:spacing w:val="1"/>
            <w:sz w:val="31"/>
            <w:szCs w:val="31"/>
            <w:u w:val="single" w:color="auto"/>
          </w:rPr>
          <w:t xml:space="preserve">                        </w:t>
        </w:r>
      </w:ins>
      <w:ins w:id="45" w:author="林社锡" w:date="2024-06-28T15:10:54Z">
        <w:r>
          <w:rPr>
            <w:rFonts w:hint="eastAsia" w:ascii="KaiTi" w:hAnsi="KaiTi" w:eastAsia="KaiTi" w:cs="KaiTi"/>
            <w:spacing w:val="1"/>
            <w:sz w:val="31"/>
            <w:szCs w:val="31"/>
            <w:u w:val="single" w:color="auto"/>
            <w:lang w:val="en-US" w:eastAsia="zh-CN"/>
          </w:rPr>
          <w:t xml:space="preserve">  </w:t>
        </w:r>
      </w:ins>
      <w:ins w:id="46" w:author="林社锡" w:date="2024-06-28T15:10:54Z">
        <w:r>
          <w:rPr>
            <w:rFonts w:ascii="KaiTi" w:hAnsi="KaiTi" w:eastAsia="KaiTi" w:cs="KaiTi"/>
            <w:sz w:val="31"/>
            <w:szCs w:val="31"/>
          </w:rPr>
          <w:t xml:space="preserve"> </w:t>
        </w:r>
      </w:ins>
      <w:ins w:id="47" w:author="林社锡" w:date="2024-06-28T15:10:54Z">
        <w:r>
          <w:rPr>
            <w:rFonts w:ascii="KaiTi" w:hAnsi="KaiTi" w:eastAsia="KaiTi" w:cs="KaiTi"/>
            <w:spacing w:val="11"/>
            <w:sz w:val="31"/>
            <w:szCs w:val="31"/>
          </w:rPr>
          <w:t>推</w:t>
        </w:r>
      </w:ins>
      <w:ins w:id="48" w:author="林社锡" w:date="2024-06-28T15:10:54Z">
        <w:r>
          <w:rPr>
            <w:rFonts w:ascii="KaiTi" w:hAnsi="KaiTi" w:eastAsia="KaiTi" w:cs="KaiTi"/>
            <w:spacing w:val="8"/>
            <w:sz w:val="31"/>
            <w:szCs w:val="31"/>
          </w:rPr>
          <w:t>荐单位</w:t>
        </w:r>
      </w:ins>
      <w:ins w:id="49" w:author="林社锡" w:date="2024-06-28T15:10:54Z">
        <w:r>
          <w:rPr>
            <w:rFonts w:ascii="KaiTi" w:hAnsi="KaiTi" w:eastAsia="KaiTi" w:cs="KaiTi"/>
            <w:sz w:val="31"/>
            <w:szCs w:val="31"/>
            <w:u w:val="single" w:color="auto"/>
          </w:rPr>
          <w:t xml:space="preserve">                                    </w:t>
        </w:r>
      </w:ins>
      <w:ins w:id="50" w:author="林社锡" w:date="2024-06-28T15:10:54Z">
        <w:r>
          <w:rPr>
            <w:rFonts w:hint="eastAsia" w:ascii="KaiTi" w:hAnsi="KaiTi" w:eastAsia="KaiTi" w:cs="KaiTi"/>
            <w:sz w:val="31"/>
            <w:szCs w:val="31"/>
            <w:u w:val="single" w:color="auto"/>
            <w:lang w:val="en-US" w:eastAsia="zh-CN"/>
          </w:rPr>
          <w:t xml:space="preserve">  </w:t>
        </w:r>
      </w:ins>
    </w:p>
    <w:p>
      <w:pPr>
        <w:rPr>
          <w:ins w:id="51" w:author="林社锡" w:date="2024-06-28T15:10:54Z"/>
        </w:rPr>
        <w:sectPr>
          <w:pgSz w:w="11906" w:h="16839"/>
          <w:pgMar w:top="1431" w:right="1761" w:bottom="1233" w:left="1785" w:header="0" w:footer="1019" w:gutter="0"/>
          <w:cols w:space="720" w:num="1"/>
        </w:sectPr>
      </w:pPr>
    </w:p>
    <w:p>
      <w:pPr>
        <w:spacing w:line="91" w:lineRule="auto"/>
        <w:rPr>
          <w:ins w:id="52" w:author="林社锡" w:date="2024-06-28T15:10:54Z"/>
          <w:rFonts w:ascii="Arial"/>
          <w:sz w:val="2"/>
        </w:rPr>
      </w:pPr>
      <w:ins w:id="53" w:author="林社锡" w:date="2024-06-28T15:10:54Z">
        <w:r>
          <w:rPr/>
          <mc:AlternateContent>
            <mc:Choice Requires="wps">
              <w:drawing>
                <wp:anchor distT="0" distB="0" distL="114300" distR="114300" simplePos="0" relativeHeight="251661312" behindDoc="0" locked="0" layoutInCell="0" allowOverlap="1">
                  <wp:simplePos x="0" y="0"/>
                  <wp:positionH relativeFrom="page">
                    <wp:posOffset>1143000</wp:posOffset>
                  </wp:positionH>
                  <wp:positionV relativeFrom="page">
                    <wp:posOffset>9534525</wp:posOffset>
                  </wp:positionV>
                  <wp:extent cx="1828800" cy="0"/>
                  <wp:effectExtent l="0" t="0" r="0" b="0"/>
                  <wp:wrapNone/>
                  <wp:docPr id="1" name="任意多边形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828800" cy="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880">
                                <a:moveTo>
                                  <a:pt x="0" y="0"/>
                                </a:moveTo>
                                <a:lnTo>
                                  <a:pt x="2880" y="0"/>
                                </a:lnTo>
                              </a:path>
                            </a:pathLst>
                          </a:custGeom>
                          <a:noFill/>
                          <a:ln w="0" cap="sq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a:graphicData>
                  </a:graphic>
                </wp:anchor>
              </w:drawing>
            </mc:Choice>
            <mc:Fallback>
              <w:pict>
                <v:shape id="_x0000_s1026" o:spid="_x0000_s1026" o:spt="100" style="position:absolute;left:0pt;margin-left:90pt;margin-top:750.75pt;height:0pt;width:144pt;mso-position-horizontal-relative:page;mso-position-vertical-relative:page;z-index:251661312;mso-width-relative:page;mso-height-relative:page;" filled="f" stroked="t" coordsize="2880,1" o:allowincell="f" o:gfxdata="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" path="m0,0l2880,0e">
                  <v:fill on="f" focussize="0,0"/>
                  <v:stroke weight="0pt" color="#000000" miterlimit="0" joinstyle="bevel" endcap="square"/>
                  <v:imagedata o:title=""/>
                  <o:lock v:ext="edit" aspectratio="f"/>
                </v:shape>
              </w:pict>
            </mc:Fallback>
          </mc:AlternateContent>
        </w:r>
      </w:ins>
    </w:p>
    <w:tbl>
      <w:tblPr>
        <w:tblStyle w:val="5"/>
        <w:tblW w:w="871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99"/>
        <w:gridCol w:w="384"/>
        <w:gridCol w:w="1082"/>
        <w:gridCol w:w="1001"/>
        <w:gridCol w:w="1784"/>
        <w:gridCol w:w="165"/>
        <w:gridCol w:w="929"/>
        <w:gridCol w:w="136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ins w:id="55" w:author="林社锡" w:date="2024-06-28T15:10:54Z"/>
        </w:trPr>
        <w:tc>
          <w:tcPr>
            <w:tcW w:w="8713" w:type="dxa"/>
            <w:gridSpan w:val="8"/>
            <w:vAlign w:val="top"/>
          </w:tcPr>
          <w:p>
            <w:pPr>
              <w:spacing w:before="111" w:line="181" w:lineRule="auto"/>
              <w:ind w:left="3398"/>
              <w:rPr>
                <w:ins w:id="56" w:author="林社锡" w:date="2024-06-28T15:10:54Z"/>
                <w:rFonts w:ascii="Microsoft YaHei" w:hAnsi="Microsoft YaHei" w:eastAsia="Microsoft YaHei" w:cs="Microsoft YaHei"/>
                <w:sz w:val="23"/>
                <w:szCs w:val="23"/>
              </w:rPr>
            </w:pPr>
            <w:ins w:id="57" w:author="林社锡" w:date="2024-06-28T15:10:54Z">
              <w:r>
                <w:rPr>
                  <w:rFonts w:ascii="Microsoft YaHei" w:hAnsi="Microsoft YaHei" w:eastAsia="Microsoft YaHei" w:cs="Microsoft YaHei"/>
                  <w:spacing w:val="10"/>
                  <w:sz w:val="23"/>
                  <w:szCs w:val="23"/>
                  <w14:textOutline w14:w="4358" w14:cap="sq" w14:cmpd="sng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w:t>一、企业基本情</w:t>
              </w:r>
            </w:ins>
            <w:ins w:id="58" w:author="林社锡" w:date="2024-06-28T15:10:54Z">
              <w:r>
                <w:rPr>
                  <w:rFonts w:ascii="Microsoft YaHei" w:hAnsi="Microsoft YaHei" w:eastAsia="Microsoft YaHei" w:cs="Microsoft YaHei"/>
                  <w:spacing w:val="9"/>
                  <w:sz w:val="23"/>
                  <w:szCs w:val="23"/>
                  <w14:textOutline w14:w="4358" w14:cap="sq" w14:cmpd="sng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w:t>况</w:t>
              </w:r>
            </w:ins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  <w:ins w:id="59" w:author="林社锡" w:date="2024-06-28T15:10:54Z"/>
        </w:trPr>
        <w:tc>
          <w:tcPr>
            <w:tcW w:w="1999" w:type="dxa"/>
            <w:vAlign w:val="top"/>
          </w:tcPr>
          <w:p>
            <w:pPr>
              <w:spacing w:before="127" w:line="230" w:lineRule="auto"/>
              <w:ind w:left="114"/>
              <w:rPr>
                <w:ins w:id="60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61" w:author="林社锡" w:date="2024-06-28T15:10:54Z">
              <w:r>
                <w:rPr>
                  <w:rFonts w:ascii="SimHei" w:hAnsi="SimHei" w:eastAsia="SimHei" w:cs="SimHei"/>
                  <w:spacing w:val="8"/>
                  <w:sz w:val="20"/>
                  <w:szCs w:val="20"/>
                </w:rPr>
                <w:t>企业名</w:t>
              </w:r>
            </w:ins>
            <w:ins w:id="62" w:author="林社锡" w:date="2024-06-28T15:10:54Z">
              <w:r>
                <w:rPr>
                  <w:rFonts w:ascii="SimHei" w:hAnsi="SimHei" w:eastAsia="SimHei" w:cs="SimHei"/>
                  <w:spacing w:val="7"/>
                  <w:sz w:val="20"/>
                  <w:szCs w:val="20"/>
                </w:rPr>
                <w:t>称</w:t>
              </w:r>
            </w:ins>
          </w:p>
        </w:tc>
        <w:tc>
          <w:tcPr>
            <w:tcW w:w="6714" w:type="dxa"/>
            <w:gridSpan w:val="7"/>
            <w:vAlign w:val="top"/>
          </w:tcPr>
          <w:p>
            <w:pPr>
              <w:rPr>
                <w:ins w:id="63" w:author="林社锡" w:date="2024-06-28T15:10:54Z"/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ins w:id="64" w:author="林社锡" w:date="2024-06-28T15:10:54Z"/>
        </w:trPr>
        <w:tc>
          <w:tcPr>
            <w:tcW w:w="1999" w:type="dxa"/>
            <w:vAlign w:val="top"/>
          </w:tcPr>
          <w:p>
            <w:pPr>
              <w:spacing w:before="88" w:line="230" w:lineRule="auto"/>
              <w:ind w:left="114"/>
              <w:rPr>
                <w:ins w:id="65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66" w:author="林社锡" w:date="2024-06-28T15:10:54Z">
              <w:r>
                <w:rPr>
                  <w:rFonts w:ascii="SimHei" w:hAnsi="SimHei" w:eastAsia="SimHei" w:cs="SimHei"/>
                  <w:spacing w:val="10"/>
                  <w:sz w:val="20"/>
                  <w:szCs w:val="20"/>
                </w:rPr>
                <w:t>企</w:t>
              </w:r>
            </w:ins>
            <w:ins w:id="67" w:author="林社锡" w:date="2024-06-28T15:10:54Z">
              <w:r>
                <w:rPr>
                  <w:rFonts w:ascii="SimHei" w:hAnsi="SimHei" w:eastAsia="SimHei" w:cs="SimHei"/>
                  <w:spacing w:val="8"/>
                  <w:sz w:val="20"/>
                  <w:szCs w:val="20"/>
                </w:rPr>
                <w:t>业注册地</w:t>
              </w:r>
            </w:ins>
          </w:p>
        </w:tc>
        <w:tc>
          <w:tcPr>
            <w:tcW w:w="6714" w:type="dxa"/>
            <w:gridSpan w:val="7"/>
            <w:vAlign w:val="top"/>
          </w:tcPr>
          <w:p>
            <w:pPr>
              <w:tabs>
                <w:tab w:val="left" w:pos="1473"/>
              </w:tabs>
              <w:spacing w:before="76" w:line="203" w:lineRule="auto"/>
              <w:ind w:left="102"/>
              <w:rPr>
                <w:ins w:id="68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69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ins>
            <w:ins w:id="70" w:author="林社锡" w:date="2024-06-28T15:10:54Z">
              <w:r>
                <w:rPr>
                  <w:rFonts w:ascii="Microsoft YaHei" w:hAnsi="Microsoft YaHei" w:eastAsia="Microsoft YaHei" w:cs="Microsoft YaHei"/>
                  <w:spacing w:val="4"/>
                  <w:sz w:val="20"/>
                  <w:szCs w:val="20"/>
                </w:rPr>
                <w:t>省</w:t>
              </w:r>
            </w:ins>
            <w:ins w:id="71" w:author="林社锡" w:date="2024-06-28T15:10:54Z">
              <w:r>
                <w:rPr>
                  <w:rFonts w:ascii="Microsoft YaHei" w:hAnsi="Microsoft YaHei" w:eastAsia="Microsoft YaHei" w:cs="Microsoft YaHei"/>
                  <w:spacing w:val="4"/>
                  <w:sz w:val="20"/>
                  <w:szCs w:val="20"/>
                  <w:u w:val="single" w:color="auto"/>
                </w:rPr>
                <w:t xml:space="preserve"> </w:t>
              </w:r>
            </w:ins>
            <w:ins w:id="72" w:author="林社锡" w:date="2024-06-28T15:10:54Z">
              <w:r>
                <w:rPr>
                  <w:rFonts w:ascii="Microsoft YaHei" w:hAnsi="Microsoft YaHei" w:eastAsia="Microsoft YaHei" w:cs="Microsoft YaHei"/>
                  <w:spacing w:val="2"/>
                  <w:sz w:val="20"/>
                  <w:szCs w:val="20"/>
                  <w:u w:val="single" w:color="auto"/>
                </w:rPr>
                <w:t xml:space="preserve">               </w:t>
              </w:r>
            </w:ins>
            <w:ins w:id="73" w:author="林社锡" w:date="2024-06-28T15:10:54Z">
              <w:r>
                <w:rPr>
                  <w:rFonts w:ascii="Microsoft YaHei" w:hAnsi="Microsoft YaHei" w:eastAsia="Microsoft YaHei" w:cs="Microsoft YaHei"/>
                  <w:spacing w:val="2"/>
                  <w:sz w:val="20"/>
                  <w:szCs w:val="20"/>
                </w:rPr>
                <w:t xml:space="preserve"> 市 ( 区)</w:t>
              </w:r>
            </w:ins>
            <w:ins w:id="74" w:author="林社锡" w:date="2024-06-28T15:10:54Z">
              <w:r>
                <w:rPr>
                  <w:rFonts w:ascii="Microsoft YaHei" w:hAnsi="Microsoft YaHei" w:eastAsia="Microsoft YaHei" w:cs="Microsoft YaHei"/>
                  <w:spacing w:val="2"/>
                  <w:sz w:val="20"/>
                  <w:szCs w:val="20"/>
                  <w:u w:val="single" w:color="auto"/>
                </w:rPr>
                <w:t xml:space="preserve">                 </w:t>
              </w:r>
            </w:ins>
            <w:ins w:id="75" w:author="林社锡" w:date="2024-06-28T15:10:54Z">
              <w:r>
                <w:rPr>
                  <w:rFonts w:ascii="Microsoft YaHei" w:hAnsi="Microsoft YaHei" w:eastAsia="Microsoft YaHei" w:cs="Microsoft YaHei"/>
                  <w:spacing w:val="2"/>
                  <w:sz w:val="20"/>
                  <w:szCs w:val="20"/>
                </w:rPr>
                <w:t>县</w:t>
              </w:r>
            </w:ins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ins w:id="76" w:author="林社锡" w:date="2024-06-28T15:10:54Z"/>
        </w:trPr>
        <w:tc>
          <w:tcPr>
            <w:tcW w:w="1999" w:type="dxa"/>
            <w:vAlign w:val="top"/>
          </w:tcPr>
          <w:p>
            <w:pPr>
              <w:spacing w:before="87" w:line="231" w:lineRule="auto"/>
              <w:ind w:left="114"/>
              <w:rPr>
                <w:ins w:id="77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78" w:author="林社锡" w:date="2024-06-28T15:10:54Z">
              <w:r>
                <w:rPr>
                  <w:rFonts w:ascii="SimHei" w:hAnsi="SimHei" w:eastAsia="SimHei" w:cs="SimHei"/>
                  <w:spacing w:val="8"/>
                  <w:sz w:val="20"/>
                  <w:szCs w:val="20"/>
                </w:rPr>
                <w:t>通讯地</w:t>
              </w:r>
            </w:ins>
            <w:ins w:id="79" w:author="林社锡" w:date="2024-06-28T15:10:54Z">
              <w:r>
                <w:rPr>
                  <w:rFonts w:ascii="SimHei" w:hAnsi="SimHei" w:eastAsia="SimHei" w:cs="SimHei"/>
                  <w:spacing w:val="7"/>
                  <w:sz w:val="20"/>
                  <w:szCs w:val="20"/>
                </w:rPr>
                <w:t>址</w:t>
              </w:r>
            </w:ins>
          </w:p>
        </w:tc>
        <w:tc>
          <w:tcPr>
            <w:tcW w:w="4251" w:type="dxa"/>
            <w:gridSpan w:val="4"/>
            <w:vAlign w:val="top"/>
          </w:tcPr>
          <w:p>
            <w:pPr>
              <w:rPr>
                <w:ins w:id="80" w:author="林社锡" w:date="2024-06-28T15:10:54Z"/>
                <w:rFonts w:ascii="Arial"/>
                <w:sz w:val="21"/>
              </w:rPr>
            </w:pPr>
          </w:p>
        </w:tc>
        <w:tc>
          <w:tcPr>
            <w:tcW w:w="1094" w:type="dxa"/>
            <w:gridSpan w:val="2"/>
            <w:vAlign w:val="top"/>
          </w:tcPr>
          <w:p>
            <w:pPr>
              <w:spacing w:before="88" w:line="229" w:lineRule="auto"/>
              <w:ind w:left="126"/>
              <w:rPr>
                <w:ins w:id="81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82" w:author="林社锡" w:date="2024-06-28T15:10:54Z">
              <w:r>
                <w:rPr>
                  <w:rFonts w:ascii="SimHei" w:hAnsi="SimHei" w:eastAsia="SimHei" w:cs="SimHei"/>
                  <w:spacing w:val="3"/>
                  <w:sz w:val="20"/>
                  <w:szCs w:val="20"/>
                </w:rPr>
                <w:t>邮    编</w:t>
              </w:r>
            </w:ins>
          </w:p>
        </w:tc>
        <w:tc>
          <w:tcPr>
            <w:tcW w:w="1369" w:type="dxa"/>
            <w:vAlign w:val="top"/>
          </w:tcPr>
          <w:p>
            <w:pPr>
              <w:rPr>
                <w:ins w:id="83" w:author="林社锡" w:date="2024-06-28T15:10:54Z"/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ins w:id="84" w:author="林社锡" w:date="2024-06-28T15:10:54Z"/>
        </w:trPr>
        <w:tc>
          <w:tcPr>
            <w:tcW w:w="1999" w:type="dxa"/>
            <w:vAlign w:val="top"/>
          </w:tcPr>
          <w:p>
            <w:pPr>
              <w:spacing w:before="163" w:line="231" w:lineRule="auto"/>
              <w:ind w:left="117"/>
              <w:rPr>
                <w:ins w:id="85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86" w:author="林社锡" w:date="2024-06-28T15:10:54Z">
              <w:r>
                <w:rPr>
                  <w:rFonts w:ascii="SimHei" w:hAnsi="SimHei" w:eastAsia="SimHei" w:cs="SimHei"/>
                  <w:spacing w:val="8"/>
                  <w:sz w:val="20"/>
                  <w:szCs w:val="20"/>
                </w:rPr>
                <w:t>法定代表</w:t>
              </w:r>
            </w:ins>
            <w:ins w:id="87" w:author="林社锡" w:date="2024-06-28T15:10:54Z">
              <w:r>
                <w:rPr>
                  <w:rFonts w:ascii="SimHei" w:hAnsi="SimHei" w:eastAsia="SimHei" w:cs="SimHei"/>
                  <w:spacing w:val="7"/>
                  <w:sz w:val="20"/>
                  <w:szCs w:val="20"/>
                </w:rPr>
                <w:t>人</w:t>
              </w:r>
            </w:ins>
          </w:p>
        </w:tc>
        <w:tc>
          <w:tcPr>
            <w:tcW w:w="1466" w:type="dxa"/>
            <w:gridSpan w:val="2"/>
            <w:vAlign w:val="top"/>
          </w:tcPr>
          <w:p>
            <w:pPr>
              <w:rPr>
                <w:ins w:id="88" w:author="林社锡" w:date="2024-06-28T15:10:54Z"/>
                <w:rFonts w:ascii="Arial"/>
                <w:sz w:val="21"/>
              </w:rPr>
            </w:pPr>
          </w:p>
        </w:tc>
        <w:tc>
          <w:tcPr>
            <w:tcW w:w="1001" w:type="dxa"/>
            <w:vAlign w:val="top"/>
          </w:tcPr>
          <w:p>
            <w:pPr>
              <w:spacing w:before="164" w:line="232" w:lineRule="auto"/>
              <w:ind w:left="124"/>
              <w:rPr>
                <w:ins w:id="89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90" w:author="林社锡" w:date="2024-06-28T15:10:54Z">
              <w:r>
                <w:rPr>
                  <w:rFonts w:ascii="SimHei" w:hAnsi="SimHei" w:eastAsia="SimHei" w:cs="SimHei"/>
                  <w:spacing w:val="13"/>
                  <w:sz w:val="20"/>
                  <w:szCs w:val="20"/>
                </w:rPr>
                <w:t xml:space="preserve">电   </w:t>
              </w:r>
            </w:ins>
            <w:ins w:id="91" w:author="林社锡" w:date="2024-06-28T15:10:54Z">
              <w:r>
                <w:rPr>
                  <w:rFonts w:ascii="SimHei" w:hAnsi="SimHei" w:eastAsia="SimHei" w:cs="SimHei"/>
                  <w:spacing w:val="12"/>
                  <w:sz w:val="20"/>
                  <w:szCs w:val="20"/>
                </w:rPr>
                <w:t>话</w:t>
              </w:r>
            </w:ins>
          </w:p>
        </w:tc>
        <w:tc>
          <w:tcPr>
            <w:tcW w:w="1784" w:type="dxa"/>
            <w:vAlign w:val="top"/>
          </w:tcPr>
          <w:p>
            <w:pPr>
              <w:rPr>
                <w:ins w:id="92" w:author="林社锡" w:date="2024-06-28T15:10:54Z"/>
                <w:rFonts w:ascii="Arial"/>
                <w:sz w:val="21"/>
              </w:rPr>
            </w:pPr>
          </w:p>
        </w:tc>
        <w:tc>
          <w:tcPr>
            <w:tcW w:w="1094" w:type="dxa"/>
            <w:gridSpan w:val="2"/>
            <w:vAlign w:val="top"/>
          </w:tcPr>
          <w:p>
            <w:pPr>
              <w:spacing w:before="164" w:line="232" w:lineRule="auto"/>
              <w:ind w:left="119"/>
              <w:rPr>
                <w:ins w:id="93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94" w:author="林社锡" w:date="2024-06-28T15:10:54Z">
              <w:r>
                <w:rPr>
                  <w:rFonts w:ascii="SimHei" w:hAnsi="SimHei" w:eastAsia="SimHei" w:cs="SimHei"/>
                  <w:spacing w:val="11"/>
                  <w:sz w:val="20"/>
                  <w:szCs w:val="20"/>
                </w:rPr>
                <w:t>手    机</w:t>
              </w:r>
            </w:ins>
          </w:p>
        </w:tc>
        <w:tc>
          <w:tcPr>
            <w:tcW w:w="1369" w:type="dxa"/>
            <w:vAlign w:val="top"/>
          </w:tcPr>
          <w:p>
            <w:pPr>
              <w:rPr>
                <w:ins w:id="95" w:author="林社锡" w:date="2024-06-28T15:10:54Z"/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ins w:id="96" w:author="林社锡" w:date="2024-06-28T15:10:54Z"/>
        </w:trPr>
        <w:tc>
          <w:tcPr>
            <w:tcW w:w="1999" w:type="dxa"/>
            <w:vAlign w:val="top"/>
          </w:tcPr>
          <w:p>
            <w:pPr>
              <w:spacing w:before="207" w:line="229" w:lineRule="auto"/>
              <w:ind w:left="115"/>
              <w:rPr>
                <w:ins w:id="97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98" w:author="林社锡" w:date="2024-06-28T15:10:54Z">
              <w:r>
                <w:rPr>
                  <w:rFonts w:ascii="SimHei" w:hAnsi="SimHei" w:eastAsia="SimHei" w:cs="SimHei"/>
                  <w:spacing w:val="9"/>
                  <w:sz w:val="20"/>
                  <w:szCs w:val="20"/>
                </w:rPr>
                <w:t>控</w:t>
              </w:r>
            </w:ins>
            <w:ins w:id="99" w:author="林社锡" w:date="2024-06-28T15:10:54Z">
              <w:r>
                <w:rPr>
                  <w:rFonts w:ascii="SimHei" w:hAnsi="SimHei" w:eastAsia="SimHei" w:cs="SimHei"/>
                  <w:spacing w:val="7"/>
                  <w:sz w:val="20"/>
                  <w:szCs w:val="20"/>
                </w:rPr>
                <w:t>股股东</w:t>
              </w:r>
            </w:ins>
          </w:p>
        </w:tc>
        <w:tc>
          <w:tcPr>
            <w:tcW w:w="1466" w:type="dxa"/>
            <w:gridSpan w:val="2"/>
            <w:vAlign w:val="top"/>
          </w:tcPr>
          <w:p>
            <w:pPr>
              <w:rPr>
                <w:ins w:id="100" w:author="林社锡" w:date="2024-06-28T15:10:54Z"/>
                <w:rFonts w:ascii="Arial"/>
                <w:sz w:val="21"/>
              </w:rPr>
            </w:pPr>
          </w:p>
        </w:tc>
        <w:tc>
          <w:tcPr>
            <w:tcW w:w="1001" w:type="dxa"/>
            <w:vAlign w:val="top"/>
          </w:tcPr>
          <w:p>
            <w:pPr>
              <w:spacing w:before="52" w:line="260" w:lineRule="auto"/>
              <w:ind w:left="110" w:right="107" w:firstLine="6"/>
              <w:rPr>
                <w:ins w:id="101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102" w:author="林社锡" w:date="2024-06-28T15:10:54Z">
              <w:r>
                <w:rPr>
                  <w:rFonts w:ascii="SimHei" w:hAnsi="SimHei" w:eastAsia="SimHei" w:cs="SimHei"/>
                  <w:spacing w:val="-9"/>
                  <w:sz w:val="20"/>
                  <w:szCs w:val="20"/>
                </w:rPr>
                <w:t>实</w:t>
              </w:r>
            </w:ins>
            <w:ins w:id="103" w:author="林社锡" w:date="2024-06-28T15:10:54Z">
              <w:r>
                <w:rPr>
                  <w:rFonts w:ascii="SimHei" w:hAnsi="SimHei" w:eastAsia="SimHei" w:cs="SimHei"/>
                  <w:spacing w:val="-5"/>
                  <w:sz w:val="20"/>
                  <w:szCs w:val="20"/>
                </w:rPr>
                <w:t xml:space="preserve"> 际 控</w:t>
              </w:r>
            </w:ins>
            <w:ins w:id="104" w:author="林社锡" w:date="2024-06-28T15:10:54Z">
              <w:r>
                <w:rPr>
                  <w:rFonts w:ascii="SimHei" w:hAnsi="SimHei" w:eastAsia="SimHei" w:cs="SimHei"/>
                  <w:sz w:val="20"/>
                  <w:szCs w:val="20"/>
                </w:rPr>
                <w:t xml:space="preserve"> </w:t>
              </w:r>
            </w:ins>
            <w:ins w:id="105" w:author="林社锡" w:date="2024-06-28T15:10:54Z">
              <w:r>
                <w:rPr>
                  <w:rFonts w:ascii="SimHei" w:hAnsi="SimHei" w:eastAsia="SimHei" w:cs="SimHei"/>
                  <w:spacing w:val="17"/>
                  <w:sz w:val="20"/>
                  <w:szCs w:val="20"/>
                </w:rPr>
                <w:t>制</w:t>
              </w:r>
            </w:ins>
            <w:ins w:id="106" w:author="林社锡" w:date="2024-06-28T15:10:54Z">
              <w:r>
                <w:rPr>
                  <w:rFonts w:ascii="SimHei" w:hAnsi="SimHei" w:eastAsia="SimHei" w:cs="SimHei"/>
                  <w:spacing w:val="15"/>
                  <w:sz w:val="20"/>
                  <w:szCs w:val="20"/>
                </w:rPr>
                <w:t xml:space="preserve">   人</w:t>
              </w:r>
            </w:ins>
          </w:p>
        </w:tc>
        <w:tc>
          <w:tcPr>
            <w:tcW w:w="1784" w:type="dxa"/>
            <w:vAlign w:val="top"/>
          </w:tcPr>
          <w:p>
            <w:pPr>
              <w:rPr>
                <w:ins w:id="107" w:author="林社锡" w:date="2024-06-28T15:10:54Z"/>
                <w:rFonts w:ascii="Arial"/>
                <w:sz w:val="21"/>
              </w:rPr>
            </w:pPr>
          </w:p>
        </w:tc>
        <w:tc>
          <w:tcPr>
            <w:tcW w:w="1094" w:type="dxa"/>
            <w:gridSpan w:val="2"/>
            <w:vAlign w:val="top"/>
          </w:tcPr>
          <w:p>
            <w:pPr>
              <w:spacing w:before="52" w:line="259" w:lineRule="auto"/>
              <w:ind w:left="118" w:right="103" w:firstLine="2"/>
              <w:rPr>
                <w:ins w:id="108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109" w:author="林社锡" w:date="2024-06-28T15:10:54Z">
              <w:r>
                <w:rPr>
                  <w:rFonts w:ascii="SimHei" w:hAnsi="SimHei" w:eastAsia="SimHei" w:cs="SimHei"/>
                  <w:spacing w:val="16"/>
                  <w:sz w:val="20"/>
                  <w:szCs w:val="20"/>
                </w:rPr>
                <w:t>实际控制</w:t>
              </w:r>
            </w:ins>
            <w:ins w:id="110" w:author="林社锡" w:date="2024-06-28T15:10:54Z">
              <w:r>
                <w:rPr>
                  <w:rFonts w:ascii="SimHei" w:hAnsi="SimHei" w:eastAsia="SimHei" w:cs="SimHei"/>
                  <w:sz w:val="20"/>
                  <w:szCs w:val="20"/>
                </w:rPr>
                <w:t xml:space="preserve"> </w:t>
              </w:r>
            </w:ins>
            <w:ins w:id="111" w:author="林社锡" w:date="2024-06-28T15:10:54Z">
              <w:r>
                <w:rPr>
                  <w:rFonts w:ascii="SimHei" w:hAnsi="SimHei" w:eastAsia="SimHei" w:cs="SimHei"/>
                  <w:spacing w:val="15"/>
                  <w:sz w:val="20"/>
                  <w:szCs w:val="20"/>
                </w:rPr>
                <w:t>人</w:t>
              </w:r>
            </w:ins>
            <w:ins w:id="112" w:author="林社锡" w:date="2024-06-28T15:10:54Z">
              <w:r>
                <w:rPr>
                  <w:rFonts w:ascii="SimHei" w:hAnsi="SimHei" w:eastAsia="SimHei" w:cs="SimHei"/>
                  <w:spacing w:val="13"/>
                  <w:sz w:val="20"/>
                  <w:szCs w:val="20"/>
                </w:rPr>
                <w:t xml:space="preserve"> 国 籍</w:t>
              </w:r>
            </w:ins>
          </w:p>
        </w:tc>
        <w:tc>
          <w:tcPr>
            <w:tcW w:w="1369" w:type="dxa"/>
            <w:vAlign w:val="top"/>
          </w:tcPr>
          <w:p>
            <w:pPr>
              <w:rPr>
                <w:ins w:id="113" w:author="林社锡" w:date="2024-06-28T15:10:54Z"/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ins w:id="114" w:author="林社锡" w:date="2024-06-28T15:10:54Z"/>
        </w:trPr>
        <w:tc>
          <w:tcPr>
            <w:tcW w:w="1999" w:type="dxa"/>
            <w:vAlign w:val="top"/>
          </w:tcPr>
          <w:p>
            <w:pPr>
              <w:spacing w:before="121" w:line="230" w:lineRule="auto"/>
              <w:ind w:left="116"/>
              <w:rPr>
                <w:ins w:id="115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116" w:author="林社锡" w:date="2024-06-28T15:10:54Z">
              <w:r>
                <w:rPr>
                  <w:rFonts w:ascii="SimHei" w:hAnsi="SimHei" w:eastAsia="SimHei" w:cs="SimHei"/>
                  <w:spacing w:val="7"/>
                  <w:sz w:val="20"/>
                  <w:szCs w:val="20"/>
                </w:rPr>
                <w:t>联</w:t>
              </w:r>
            </w:ins>
            <w:ins w:id="117" w:author="林社锡" w:date="2024-06-28T15:10:54Z">
              <w:r>
                <w:rPr>
                  <w:rFonts w:ascii="SimHei" w:hAnsi="SimHei" w:eastAsia="SimHei" w:cs="SimHei"/>
                  <w:spacing w:val="6"/>
                  <w:sz w:val="20"/>
                  <w:szCs w:val="20"/>
                </w:rPr>
                <w:t>系人</w:t>
              </w:r>
            </w:ins>
          </w:p>
        </w:tc>
        <w:tc>
          <w:tcPr>
            <w:tcW w:w="1466" w:type="dxa"/>
            <w:gridSpan w:val="2"/>
            <w:vAlign w:val="top"/>
          </w:tcPr>
          <w:p>
            <w:pPr>
              <w:rPr>
                <w:ins w:id="118" w:author="林社锡" w:date="2024-06-28T15:10:54Z"/>
                <w:rFonts w:ascii="Arial"/>
                <w:sz w:val="21"/>
              </w:rPr>
            </w:pPr>
          </w:p>
        </w:tc>
        <w:tc>
          <w:tcPr>
            <w:tcW w:w="1001" w:type="dxa"/>
            <w:vAlign w:val="top"/>
          </w:tcPr>
          <w:p>
            <w:pPr>
              <w:spacing w:before="122" w:line="232" w:lineRule="auto"/>
              <w:ind w:left="124"/>
              <w:rPr>
                <w:ins w:id="119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120" w:author="林社锡" w:date="2024-06-28T15:10:54Z">
              <w:r>
                <w:rPr>
                  <w:rFonts w:ascii="SimHei" w:hAnsi="SimHei" w:eastAsia="SimHei" w:cs="SimHei"/>
                  <w:spacing w:val="13"/>
                  <w:sz w:val="20"/>
                  <w:szCs w:val="20"/>
                </w:rPr>
                <w:t xml:space="preserve">电   </w:t>
              </w:r>
            </w:ins>
            <w:ins w:id="121" w:author="林社锡" w:date="2024-06-28T15:10:54Z">
              <w:r>
                <w:rPr>
                  <w:rFonts w:ascii="SimHei" w:hAnsi="SimHei" w:eastAsia="SimHei" w:cs="SimHei"/>
                  <w:spacing w:val="12"/>
                  <w:sz w:val="20"/>
                  <w:szCs w:val="20"/>
                </w:rPr>
                <w:t>话</w:t>
              </w:r>
            </w:ins>
          </w:p>
        </w:tc>
        <w:tc>
          <w:tcPr>
            <w:tcW w:w="1784" w:type="dxa"/>
            <w:vAlign w:val="top"/>
          </w:tcPr>
          <w:p>
            <w:pPr>
              <w:rPr>
                <w:ins w:id="122" w:author="林社锡" w:date="2024-06-28T15:10:54Z"/>
                <w:rFonts w:ascii="Arial"/>
                <w:sz w:val="21"/>
              </w:rPr>
            </w:pPr>
          </w:p>
        </w:tc>
        <w:tc>
          <w:tcPr>
            <w:tcW w:w="1094" w:type="dxa"/>
            <w:gridSpan w:val="2"/>
            <w:vAlign w:val="top"/>
          </w:tcPr>
          <w:p>
            <w:pPr>
              <w:spacing w:before="122" w:line="232" w:lineRule="auto"/>
              <w:ind w:left="119"/>
              <w:rPr>
                <w:ins w:id="123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124" w:author="林社锡" w:date="2024-06-28T15:10:54Z">
              <w:r>
                <w:rPr>
                  <w:rFonts w:ascii="SimHei" w:hAnsi="SimHei" w:eastAsia="SimHei" w:cs="SimHei"/>
                  <w:spacing w:val="11"/>
                  <w:sz w:val="20"/>
                  <w:szCs w:val="20"/>
                </w:rPr>
                <w:t>手    机</w:t>
              </w:r>
            </w:ins>
          </w:p>
        </w:tc>
        <w:tc>
          <w:tcPr>
            <w:tcW w:w="1369" w:type="dxa"/>
            <w:vAlign w:val="top"/>
          </w:tcPr>
          <w:p>
            <w:pPr>
              <w:rPr>
                <w:ins w:id="125" w:author="林社锡" w:date="2024-06-28T15:10:54Z"/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ins w:id="126" w:author="林社锡" w:date="2024-06-28T15:10:54Z"/>
        </w:trPr>
        <w:tc>
          <w:tcPr>
            <w:tcW w:w="1999" w:type="dxa"/>
            <w:vAlign w:val="top"/>
          </w:tcPr>
          <w:p>
            <w:pPr>
              <w:spacing w:before="127" w:line="230" w:lineRule="auto"/>
              <w:ind w:left="114"/>
              <w:rPr>
                <w:ins w:id="127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128" w:author="林社锡" w:date="2024-06-28T15:10:54Z">
              <w:r>
                <w:rPr>
                  <w:rFonts w:ascii="SimHei" w:hAnsi="SimHei" w:eastAsia="SimHei" w:cs="SimHei"/>
                  <w:spacing w:val="6"/>
                  <w:sz w:val="20"/>
                  <w:szCs w:val="20"/>
                </w:rPr>
                <w:t>传</w:t>
              </w:r>
            </w:ins>
            <w:ins w:id="129" w:author="林社锡" w:date="2024-06-28T15:10:54Z">
              <w:r>
                <w:rPr>
                  <w:rFonts w:ascii="SimHei" w:hAnsi="SimHei" w:eastAsia="SimHei" w:cs="SimHei"/>
                  <w:spacing w:val="5"/>
                  <w:sz w:val="20"/>
                  <w:szCs w:val="20"/>
                </w:rPr>
                <w:t>真</w:t>
              </w:r>
            </w:ins>
          </w:p>
        </w:tc>
        <w:tc>
          <w:tcPr>
            <w:tcW w:w="1466" w:type="dxa"/>
            <w:gridSpan w:val="2"/>
            <w:vAlign w:val="top"/>
          </w:tcPr>
          <w:p>
            <w:pPr>
              <w:rPr>
                <w:ins w:id="130" w:author="林社锡" w:date="2024-06-28T15:10:54Z"/>
                <w:rFonts w:ascii="Arial"/>
                <w:sz w:val="21"/>
              </w:rPr>
            </w:pPr>
          </w:p>
        </w:tc>
        <w:tc>
          <w:tcPr>
            <w:tcW w:w="1001" w:type="dxa"/>
            <w:vAlign w:val="top"/>
          </w:tcPr>
          <w:p>
            <w:pPr>
              <w:spacing w:before="89" w:line="281" w:lineRule="exact"/>
              <w:ind w:left="107"/>
              <w:rPr>
                <w:ins w:id="131" w:author="林社锡" w:date="2024-06-28T15:10:54Z"/>
                <w:rFonts w:ascii="Times New Roman" w:hAnsi="Times New Roman" w:eastAsia="Times New Roman" w:cs="Times New Roman"/>
                <w:sz w:val="20"/>
                <w:szCs w:val="20"/>
              </w:rPr>
            </w:pPr>
            <w:ins w:id="132" w:author="林社锡" w:date="2024-06-28T15:10:54Z">
              <w:r>
                <w:rPr>
                  <w:rFonts w:ascii="Times New Roman" w:hAnsi="Times New Roman" w:eastAsia="Times New Roman" w:cs="Times New Roman"/>
                  <w:spacing w:val="-1"/>
                  <w:position w:val="2"/>
                  <w:sz w:val="20"/>
                  <w:szCs w:val="20"/>
                </w:rPr>
                <w:t xml:space="preserve">E - m </w:t>
              </w:r>
            </w:ins>
            <w:ins w:id="133" w:author="林社锡" w:date="2024-06-28T15:10:54Z">
              <w:r>
                <w:rPr>
                  <w:rFonts w:ascii="Times New Roman" w:hAnsi="Times New Roman" w:eastAsia="Times New Roman" w:cs="Times New Roman"/>
                  <w:position w:val="2"/>
                  <w:sz w:val="20"/>
                  <w:szCs w:val="20"/>
                </w:rPr>
                <w:t>a</w:t>
              </w:r>
            </w:ins>
            <w:ins w:id="134" w:author="林社锡" w:date="2024-06-28T15:10:54Z">
              <w:r>
                <w:rPr>
                  <w:rFonts w:ascii="Times New Roman" w:hAnsi="Times New Roman" w:eastAsia="Times New Roman" w:cs="Times New Roman"/>
                  <w:spacing w:val="-1"/>
                  <w:position w:val="2"/>
                  <w:sz w:val="20"/>
                  <w:szCs w:val="20"/>
                </w:rPr>
                <w:t xml:space="preserve"> </w:t>
              </w:r>
            </w:ins>
            <w:ins w:id="135" w:author="林社锡" w:date="2024-06-28T15:10:54Z">
              <w:r>
                <w:rPr>
                  <w:rFonts w:ascii="Times New Roman" w:hAnsi="Times New Roman" w:eastAsia="Times New Roman" w:cs="Times New Roman"/>
                  <w:position w:val="2"/>
                  <w:sz w:val="20"/>
                  <w:szCs w:val="20"/>
                </w:rPr>
                <w:t>i</w:t>
              </w:r>
            </w:ins>
            <w:ins w:id="136" w:author="林社锡" w:date="2024-06-28T15:10:54Z">
              <w:r>
                <w:rPr>
                  <w:rFonts w:ascii="Times New Roman" w:hAnsi="Times New Roman" w:eastAsia="Times New Roman" w:cs="Times New Roman"/>
                  <w:spacing w:val="-1"/>
                  <w:position w:val="2"/>
                  <w:sz w:val="20"/>
                  <w:szCs w:val="20"/>
                </w:rPr>
                <w:t xml:space="preserve"> </w:t>
              </w:r>
            </w:ins>
            <w:ins w:id="137" w:author="林社锡" w:date="2024-06-28T15:10:54Z">
              <w:r>
                <w:rPr>
                  <w:rFonts w:ascii="Times New Roman" w:hAnsi="Times New Roman" w:eastAsia="Times New Roman" w:cs="Times New Roman"/>
                  <w:position w:val="2"/>
                  <w:sz w:val="20"/>
                  <w:szCs w:val="20"/>
                </w:rPr>
                <w:t>l</w:t>
              </w:r>
            </w:ins>
          </w:p>
        </w:tc>
        <w:tc>
          <w:tcPr>
            <w:tcW w:w="4247" w:type="dxa"/>
            <w:gridSpan w:val="4"/>
            <w:vAlign w:val="top"/>
          </w:tcPr>
          <w:p>
            <w:pPr>
              <w:rPr>
                <w:ins w:id="138" w:author="林社锡" w:date="2024-06-28T15:10:54Z"/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  <w:ins w:id="139" w:author="林社锡" w:date="2024-06-28T15:10:54Z"/>
        </w:trPr>
        <w:tc>
          <w:tcPr>
            <w:tcW w:w="1999" w:type="dxa"/>
            <w:vAlign w:val="top"/>
          </w:tcPr>
          <w:p>
            <w:pPr>
              <w:spacing w:before="122" w:line="230" w:lineRule="auto"/>
              <w:ind w:left="118"/>
              <w:rPr>
                <w:ins w:id="140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141" w:author="林社锡" w:date="2024-06-28T15:10:54Z">
              <w:r>
                <w:rPr>
                  <w:rFonts w:ascii="SimHei" w:hAnsi="SimHei" w:eastAsia="SimHei" w:cs="SimHei"/>
                  <w:spacing w:val="9"/>
                  <w:sz w:val="20"/>
                  <w:szCs w:val="20"/>
                </w:rPr>
                <w:t>注</w:t>
              </w:r>
            </w:ins>
            <w:ins w:id="142" w:author="林社锡" w:date="2024-06-28T15:10:54Z">
              <w:r>
                <w:rPr>
                  <w:rFonts w:ascii="SimHei" w:hAnsi="SimHei" w:eastAsia="SimHei" w:cs="SimHei"/>
                  <w:spacing w:val="6"/>
                  <w:sz w:val="20"/>
                  <w:szCs w:val="20"/>
                </w:rPr>
                <w:t>册时间</w:t>
              </w:r>
            </w:ins>
          </w:p>
        </w:tc>
        <w:tc>
          <w:tcPr>
            <w:tcW w:w="2467" w:type="dxa"/>
            <w:gridSpan w:val="3"/>
            <w:vAlign w:val="top"/>
          </w:tcPr>
          <w:p>
            <w:pPr>
              <w:rPr>
                <w:ins w:id="143" w:author="林社锡" w:date="2024-06-28T15:10:54Z"/>
                <w:rFonts w:ascii="Arial"/>
                <w:sz w:val="21"/>
              </w:rPr>
            </w:pPr>
          </w:p>
        </w:tc>
        <w:tc>
          <w:tcPr>
            <w:tcW w:w="1784" w:type="dxa"/>
            <w:vAlign w:val="top"/>
          </w:tcPr>
          <w:p>
            <w:pPr>
              <w:spacing w:before="122" w:line="230" w:lineRule="auto"/>
              <w:ind w:left="116"/>
              <w:rPr>
                <w:ins w:id="144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145" w:author="林社锡" w:date="2024-06-28T15:10:54Z">
              <w:r>
                <w:rPr>
                  <w:rFonts w:ascii="SimHei" w:hAnsi="SimHei" w:eastAsia="SimHei" w:cs="SimHei"/>
                  <w:spacing w:val="10"/>
                  <w:sz w:val="20"/>
                  <w:szCs w:val="20"/>
                </w:rPr>
                <w:t>注</w:t>
              </w:r>
            </w:ins>
            <w:ins w:id="146" w:author="林社锡" w:date="2024-06-28T15:10:54Z">
              <w:r>
                <w:rPr>
                  <w:rFonts w:ascii="SimHei" w:hAnsi="SimHei" w:eastAsia="SimHei" w:cs="SimHei"/>
                  <w:spacing w:val="6"/>
                  <w:sz w:val="20"/>
                  <w:szCs w:val="20"/>
                </w:rPr>
                <w:t>册</w:t>
              </w:r>
            </w:ins>
            <w:ins w:id="147" w:author="林社锡" w:date="2024-06-28T15:10:54Z">
              <w:r>
                <w:rPr>
                  <w:rFonts w:ascii="SimHei" w:hAnsi="SimHei" w:eastAsia="SimHei" w:cs="SimHei"/>
                  <w:spacing w:val="5"/>
                  <w:sz w:val="20"/>
                  <w:szCs w:val="20"/>
                </w:rPr>
                <w:t>资本 (万元)</w:t>
              </w:r>
            </w:ins>
          </w:p>
        </w:tc>
        <w:tc>
          <w:tcPr>
            <w:tcW w:w="2463" w:type="dxa"/>
            <w:gridSpan w:val="3"/>
            <w:vAlign w:val="top"/>
          </w:tcPr>
          <w:p>
            <w:pPr>
              <w:rPr>
                <w:ins w:id="148" w:author="林社锡" w:date="2024-06-28T15:10:54Z"/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ins w:id="149" w:author="林社锡" w:date="2024-06-28T15:10:54Z"/>
        </w:trPr>
        <w:tc>
          <w:tcPr>
            <w:tcW w:w="1999" w:type="dxa"/>
            <w:vAlign w:val="top"/>
          </w:tcPr>
          <w:p>
            <w:pPr>
              <w:spacing w:before="92" w:line="229" w:lineRule="auto"/>
              <w:ind w:left="114"/>
              <w:rPr>
                <w:ins w:id="150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151" w:author="林社锡" w:date="2024-06-28T15:10:54Z">
              <w:r>
                <w:rPr>
                  <w:rFonts w:ascii="SimHei" w:hAnsi="SimHei" w:eastAsia="SimHei" w:cs="SimHei"/>
                  <w:spacing w:val="9"/>
                  <w:sz w:val="20"/>
                  <w:szCs w:val="20"/>
                </w:rPr>
                <w:t>统一社会信用代</w:t>
              </w:r>
            </w:ins>
            <w:ins w:id="152" w:author="林社锡" w:date="2024-06-28T15:10:54Z">
              <w:r>
                <w:rPr>
                  <w:rFonts w:ascii="SimHei" w:hAnsi="SimHei" w:eastAsia="SimHei" w:cs="SimHei"/>
                  <w:spacing w:val="8"/>
                  <w:sz w:val="20"/>
                  <w:szCs w:val="20"/>
                </w:rPr>
                <w:t>码</w:t>
              </w:r>
            </w:ins>
          </w:p>
        </w:tc>
        <w:tc>
          <w:tcPr>
            <w:tcW w:w="6714" w:type="dxa"/>
            <w:gridSpan w:val="7"/>
            <w:vAlign w:val="top"/>
          </w:tcPr>
          <w:p>
            <w:pPr>
              <w:rPr>
                <w:ins w:id="153" w:author="林社锡" w:date="2024-06-28T15:10:54Z"/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ins w:id="154" w:author="林社锡" w:date="2024-06-28T15:10:54Z"/>
        </w:trPr>
        <w:tc>
          <w:tcPr>
            <w:tcW w:w="4466" w:type="dxa"/>
            <w:gridSpan w:val="4"/>
            <w:vAlign w:val="top"/>
          </w:tcPr>
          <w:p>
            <w:pPr>
              <w:spacing w:before="52" w:line="255" w:lineRule="auto"/>
              <w:ind w:left="118" w:right="155" w:hanging="4"/>
              <w:rPr>
                <w:ins w:id="155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156" w:author="林社锡" w:date="2024-06-28T15:10:54Z">
              <w:r>
                <w:rPr>
                  <w:rFonts w:ascii="SimHei" w:hAnsi="SimHei" w:eastAsia="SimHei" w:cs="SimHei"/>
                  <w:spacing w:val="7"/>
                  <w:sz w:val="20"/>
                  <w:szCs w:val="20"/>
                </w:rPr>
                <w:t>根</w:t>
              </w:r>
            </w:ins>
            <w:ins w:id="157" w:author="林社锡" w:date="2024-06-28T15:10:54Z">
              <w:r>
                <w:rPr>
                  <w:rFonts w:ascii="SimHei" w:hAnsi="SimHei" w:eastAsia="SimHei" w:cs="SimHei"/>
                  <w:spacing w:val="4"/>
                  <w:sz w:val="20"/>
                  <w:szCs w:val="20"/>
                </w:rPr>
                <w:t>据《中小企业划型标准规定》(工信部联企</w:t>
              </w:r>
            </w:ins>
            <w:ins w:id="158" w:author="林社锡" w:date="2024-06-28T15:10:54Z">
              <w:r>
                <w:rPr>
                  <w:rFonts w:ascii="SimHei" w:hAnsi="SimHei" w:eastAsia="SimHei" w:cs="SimHei"/>
                  <w:spacing w:val="12"/>
                  <w:sz w:val="20"/>
                  <w:szCs w:val="20"/>
                </w:rPr>
                <w:t>业</w:t>
              </w:r>
            </w:ins>
            <w:ins w:id="159" w:author="林社锡" w:date="2024-06-28T15:10:54Z">
              <w:r>
                <w:rPr>
                  <w:rFonts w:hint="eastAsia" w:ascii="仿宋_GB2312" w:hAnsi="仿宋_GB2312" w:eastAsia="仿宋_GB2312" w:cs="仿宋_GB2312"/>
                  <w:spacing w:val="11"/>
                  <w:sz w:val="20"/>
                  <w:szCs w:val="20"/>
                </w:rPr>
                <w:t>〔</w:t>
              </w:r>
            </w:ins>
            <w:ins w:id="160" w:author="林社锡" w:date="2024-06-28T15:10:54Z">
              <w:r>
                <w:rPr>
                  <w:rFonts w:hint="eastAsia" w:ascii="Times New Roman" w:hAnsi="Times New Roman" w:eastAsia="Times New Roman" w:cs="Times New Roman"/>
                  <w:spacing w:val="6"/>
                  <w:sz w:val="20"/>
                  <w:szCs w:val="20"/>
                </w:rPr>
                <w:t>2011</w:t>
              </w:r>
            </w:ins>
            <w:ins w:id="161" w:author="林社锡" w:date="2024-06-28T15:10:54Z">
              <w:r>
                <w:rPr>
                  <w:rFonts w:hint="eastAsia" w:ascii="仿宋_GB2312" w:hAnsi="仿宋_GB2312" w:eastAsia="仿宋_GB2312" w:cs="仿宋_GB2312"/>
                  <w:spacing w:val="6"/>
                  <w:sz w:val="20"/>
                  <w:szCs w:val="20"/>
                </w:rPr>
                <w:t>〕</w:t>
              </w:r>
            </w:ins>
            <w:ins w:id="162" w:author="林社锡" w:date="2024-06-28T15:10:54Z">
              <w:r>
                <w:rPr>
                  <w:rFonts w:ascii="Times New Roman" w:hAnsi="Times New Roman" w:eastAsia="Times New Roman" w:cs="Times New Roman"/>
                  <w:spacing w:val="6"/>
                  <w:sz w:val="20"/>
                  <w:szCs w:val="20"/>
                </w:rPr>
                <w:t xml:space="preserve">300 </w:t>
              </w:r>
            </w:ins>
            <w:ins w:id="163" w:author="林社锡" w:date="2024-06-28T15:10:54Z">
              <w:r>
                <w:rPr>
                  <w:rFonts w:ascii="SimHei" w:hAnsi="SimHei" w:eastAsia="SimHei" w:cs="SimHei"/>
                  <w:spacing w:val="6"/>
                  <w:sz w:val="20"/>
                  <w:szCs w:val="20"/>
                </w:rPr>
                <w:t>号) ，企业规模属于</w:t>
              </w:r>
            </w:ins>
          </w:p>
        </w:tc>
        <w:tc>
          <w:tcPr>
            <w:tcW w:w="4247" w:type="dxa"/>
            <w:gridSpan w:val="4"/>
            <w:vAlign w:val="top"/>
          </w:tcPr>
          <w:p>
            <w:pPr>
              <w:spacing w:before="187" w:line="220" w:lineRule="auto"/>
              <w:ind w:left="126"/>
              <w:rPr>
                <w:ins w:id="164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165" w:author="林社锡" w:date="2024-06-28T15:10:54Z">
              <w:r>
                <w:rPr>
                  <w:rFonts w:ascii="Microsoft YaHei" w:hAnsi="Microsoft YaHei" w:eastAsia="Microsoft YaHei" w:cs="Microsoft YaHei"/>
                  <w:spacing w:val="10"/>
                  <w:sz w:val="20"/>
                  <w:szCs w:val="20"/>
                </w:rPr>
                <w:t>□大型</w:t>
              </w:r>
            </w:ins>
            <w:ins w:id="166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t xml:space="preserve"> </w:t>
              </w:r>
            </w:ins>
            <w:ins w:id="167" w:author="林社锡" w:date="2024-06-28T15:10:54Z">
              <w:r>
                <w:rPr>
                  <w:rFonts w:hint="eastAsia" w:ascii="Microsoft YaHei" w:hAnsi="Microsoft YaHei" w:eastAsia="Microsoft YaHei" w:cs="Microsoft YaHei"/>
                  <w:spacing w:val="7"/>
                  <w:sz w:val="20"/>
                  <w:szCs w:val="20"/>
                  <w:lang w:val="en-US" w:eastAsia="zh-CN"/>
                </w:rPr>
                <w:t xml:space="preserve"> </w:t>
              </w:r>
            </w:ins>
            <w:ins w:id="168" w:author="林社锡" w:date="2024-06-28T15:10:54Z">
              <w:r>
                <w:rPr>
                  <w:rFonts w:ascii="Microsoft YaHei" w:hAnsi="Microsoft YaHei" w:eastAsia="Microsoft YaHei" w:cs="Microsoft YaHei"/>
                  <w:spacing w:val="5"/>
                  <w:sz w:val="20"/>
                  <w:szCs w:val="20"/>
                </w:rPr>
                <w:t xml:space="preserve">  </w:t>
              </w:r>
            </w:ins>
            <w:ins w:id="169" w:author="林社锡" w:date="2024-06-28T15:10:54Z">
              <w:r>
                <w:rPr>
                  <w:rFonts w:ascii="KaiTi" w:hAnsi="KaiTi" w:eastAsia="KaiTi" w:cs="KaiTi"/>
                  <w:spacing w:val="5"/>
                  <w:sz w:val="23"/>
                  <w:szCs w:val="23"/>
                </w:rPr>
                <w:t>□</w:t>
              </w:r>
            </w:ins>
            <w:ins w:id="170" w:author="林社锡" w:date="2024-06-28T15:10:54Z">
              <w:r>
                <w:rPr>
                  <w:rFonts w:ascii="Microsoft YaHei" w:hAnsi="Microsoft YaHei" w:eastAsia="Microsoft YaHei" w:cs="Microsoft YaHei"/>
                  <w:spacing w:val="5"/>
                  <w:sz w:val="20"/>
                  <w:szCs w:val="20"/>
                </w:rPr>
                <w:t xml:space="preserve">中型 </w:t>
              </w:r>
            </w:ins>
            <w:ins w:id="171" w:author="林社锡" w:date="2024-06-28T15:10:54Z">
              <w:r>
                <w:rPr>
                  <w:rFonts w:hint="eastAsia" w:ascii="Microsoft YaHei" w:hAnsi="Microsoft YaHei" w:eastAsia="Microsoft YaHei" w:cs="Microsoft YaHei"/>
                  <w:spacing w:val="5"/>
                  <w:sz w:val="20"/>
                  <w:szCs w:val="20"/>
                  <w:lang w:val="en-US" w:eastAsia="zh-CN"/>
                </w:rPr>
                <w:t xml:space="preserve"> </w:t>
              </w:r>
            </w:ins>
            <w:ins w:id="172" w:author="林社锡" w:date="2024-06-28T15:10:54Z">
              <w:r>
                <w:rPr>
                  <w:rFonts w:ascii="Microsoft YaHei" w:hAnsi="Microsoft YaHei" w:eastAsia="Microsoft YaHei" w:cs="Microsoft YaHei"/>
                  <w:spacing w:val="5"/>
                  <w:sz w:val="20"/>
                  <w:szCs w:val="20"/>
                </w:rPr>
                <w:t xml:space="preserve">  </w:t>
              </w:r>
            </w:ins>
            <w:ins w:id="173" w:author="林社锡" w:date="2024-06-28T15:10:54Z">
              <w:r>
                <w:rPr>
                  <w:rFonts w:ascii="KaiTi" w:hAnsi="KaiTi" w:eastAsia="KaiTi" w:cs="KaiTi"/>
                  <w:spacing w:val="5"/>
                  <w:sz w:val="23"/>
                  <w:szCs w:val="23"/>
                </w:rPr>
                <w:t>□</w:t>
              </w:r>
            </w:ins>
            <w:ins w:id="174" w:author="林社锡" w:date="2024-06-28T15:10:54Z">
              <w:r>
                <w:rPr>
                  <w:rFonts w:ascii="Microsoft YaHei" w:hAnsi="Microsoft YaHei" w:eastAsia="Microsoft YaHei" w:cs="Microsoft YaHei"/>
                  <w:spacing w:val="5"/>
                  <w:sz w:val="20"/>
                  <w:szCs w:val="20"/>
                </w:rPr>
                <w:t xml:space="preserve">小型 </w:t>
              </w:r>
            </w:ins>
            <w:ins w:id="175" w:author="林社锡" w:date="2024-06-28T15:10:54Z">
              <w:r>
                <w:rPr>
                  <w:rFonts w:hint="eastAsia" w:ascii="Microsoft YaHei" w:hAnsi="Microsoft YaHei" w:eastAsia="Microsoft YaHei" w:cs="Microsoft YaHei"/>
                  <w:spacing w:val="5"/>
                  <w:sz w:val="20"/>
                  <w:szCs w:val="20"/>
                  <w:lang w:val="en-US" w:eastAsia="zh-CN"/>
                </w:rPr>
                <w:t xml:space="preserve"> </w:t>
              </w:r>
            </w:ins>
            <w:ins w:id="176" w:author="林社锡" w:date="2024-06-28T15:10:54Z">
              <w:r>
                <w:rPr>
                  <w:rFonts w:ascii="Microsoft YaHei" w:hAnsi="Microsoft YaHei" w:eastAsia="Microsoft YaHei" w:cs="Microsoft YaHei"/>
                  <w:spacing w:val="5"/>
                  <w:sz w:val="20"/>
                  <w:szCs w:val="20"/>
                </w:rPr>
                <w:t xml:space="preserve">  </w:t>
              </w:r>
            </w:ins>
            <w:ins w:id="177" w:author="林社锡" w:date="2024-06-28T15:10:54Z">
              <w:r>
                <w:rPr>
                  <w:rFonts w:ascii="KaiTi" w:hAnsi="KaiTi" w:eastAsia="KaiTi" w:cs="KaiTi"/>
                  <w:spacing w:val="5"/>
                  <w:sz w:val="23"/>
                  <w:szCs w:val="23"/>
                </w:rPr>
                <w:t>□</w:t>
              </w:r>
            </w:ins>
            <w:ins w:id="178" w:author="林社锡" w:date="2024-06-28T15:10:54Z">
              <w:r>
                <w:rPr>
                  <w:rFonts w:ascii="Microsoft YaHei" w:hAnsi="Microsoft YaHei" w:eastAsia="Microsoft YaHei" w:cs="Microsoft YaHei"/>
                  <w:spacing w:val="5"/>
                  <w:sz w:val="20"/>
                  <w:szCs w:val="20"/>
                </w:rPr>
                <w:t>微型</w:t>
              </w:r>
            </w:ins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ins w:id="179" w:author="林社锡" w:date="2024-06-28T15:10:54Z"/>
        </w:trPr>
        <w:tc>
          <w:tcPr>
            <w:tcW w:w="1999" w:type="dxa"/>
            <w:vAlign w:val="top"/>
          </w:tcPr>
          <w:p>
            <w:pPr>
              <w:spacing w:before="53" w:line="230" w:lineRule="auto"/>
              <w:ind w:left="118"/>
              <w:rPr>
                <w:ins w:id="180" w:author="林社锡" w:date="2024-06-28T15:10:54Z"/>
                <w:rFonts w:ascii="Times New Roman" w:hAnsi="Times New Roman" w:eastAsia="Times New Roman" w:cs="Times New Roman"/>
                <w:sz w:val="13"/>
                <w:szCs w:val="13"/>
              </w:rPr>
            </w:pPr>
            <w:ins w:id="181" w:author="林社锡" w:date="2024-06-28T15:10:54Z">
              <w:r>
                <w:rPr>
                  <w:rFonts w:ascii="SimHei" w:hAnsi="SimHei" w:eastAsia="SimHei" w:cs="SimHei"/>
                  <w:spacing w:val="8"/>
                  <w:sz w:val="20"/>
                  <w:szCs w:val="20"/>
                </w:rPr>
                <w:t>所</w:t>
              </w:r>
            </w:ins>
            <w:ins w:id="182" w:author="林社锡" w:date="2024-06-28T15:10:54Z">
              <w:r>
                <w:rPr>
                  <w:rFonts w:ascii="SimHei" w:hAnsi="SimHei" w:eastAsia="SimHei" w:cs="SimHei"/>
                  <w:spacing w:val="6"/>
                  <w:sz w:val="20"/>
                  <w:szCs w:val="20"/>
                </w:rPr>
                <w:t>属行业</w:t>
              </w:r>
            </w:ins>
            <w:ins w:id="183" w:author="林社锡" w:date="2024-06-28T15:10:54Z">
              <w:r>
                <w:rPr/>
                <w:fldChar w:fldCharType="begin"/>
              </w:r>
            </w:ins>
            <w:ins w:id="184" w:author="林社锡" w:date="2024-06-28T15:10:54Z">
              <w:r>
                <w:rPr/>
                <w:instrText xml:space="preserve"> HYPERLINK \l "_bookmark1" </w:instrText>
              </w:r>
            </w:ins>
            <w:ins w:id="185" w:author="林社锡" w:date="2024-06-28T15:10:54Z">
              <w:r>
                <w:rPr/>
                <w:fldChar w:fldCharType="separate"/>
              </w:r>
            </w:ins>
            <w:ins w:id="186" w:author="林社锡" w:date="2024-06-28T15:10:54Z">
              <w:r>
                <w:rPr>
                  <w:rFonts w:ascii="Times New Roman" w:hAnsi="Times New Roman" w:eastAsia="Times New Roman" w:cs="Times New Roman"/>
                  <w:spacing w:val="6"/>
                  <w:position w:val="6"/>
                  <w:sz w:val="13"/>
                  <w:szCs w:val="13"/>
                </w:rPr>
                <w:t>1</w:t>
              </w:r>
            </w:ins>
            <w:ins w:id="187" w:author="林社锡" w:date="2024-06-28T15:10:54Z">
              <w:r>
                <w:rPr>
                  <w:rFonts w:ascii="Times New Roman" w:hAnsi="Times New Roman" w:eastAsia="Times New Roman" w:cs="Times New Roman"/>
                  <w:spacing w:val="6"/>
                  <w:position w:val="6"/>
                  <w:sz w:val="13"/>
                  <w:szCs w:val="13"/>
                </w:rPr>
                <w:fldChar w:fldCharType="end"/>
              </w:r>
            </w:ins>
          </w:p>
        </w:tc>
        <w:tc>
          <w:tcPr>
            <w:tcW w:w="6714" w:type="dxa"/>
            <w:gridSpan w:val="7"/>
            <w:vAlign w:val="top"/>
          </w:tcPr>
          <w:p>
            <w:pPr>
              <w:spacing w:before="42" w:line="192" w:lineRule="auto"/>
              <w:ind w:left="107"/>
              <w:rPr>
                <w:ins w:id="188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189" w:author="林社锡" w:date="2024-06-28T15:10:54Z">
              <w:r>
                <w:rPr>
                  <w:rFonts w:ascii="Times New Roman" w:hAnsi="Times New Roman" w:eastAsia="Times New Roman" w:cs="Times New Roman"/>
                  <w:spacing w:val="13"/>
                  <w:sz w:val="20"/>
                  <w:szCs w:val="20"/>
                </w:rPr>
                <w:t>2</w:t>
              </w:r>
            </w:ins>
            <w:ins w:id="190" w:author="林社锡" w:date="2024-06-28T15:10:54Z">
              <w:r>
                <w:rPr>
                  <w:rFonts w:ascii="Times New Roman" w:hAnsi="Times New Roman" w:eastAsia="Times New Roman" w:cs="Times New Roman"/>
                  <w:spacing w:val="7"/>
                  <w:sz w:val="20"/>
                  <w:szCs w:val="20"/>
                </w:rPr>
                <w:t xml:space="preserve"> </w:t>
              </w:r>
            </w:ins>
            <w:ins w:id="191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t>位数代码及名称：</w:t>
              </w:r>
            </w:ins>
            <w:ins w:id="192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 xml:space="preserve">                                           </w:t>
              </w:r>
            </w:ins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ins w:id="193" w:author="林社锡" w:date="2024-06-28T15:10:54Z"/>
        </w:trPr>
        <w:tc>
          <w:tcPr>
            <w:tcW w:w="1999" w:type="dxa"/>
            <w:vAlign w:val="top"/>
          </w:tcPr>
          <w:p>
            <w:pPr>
              <w:spacing w:before="56" w:line="214" w:lineRule="auto"/>
              <w:ind w:left="120"/>
              <w:rPr>
                <w:ins w:id="194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195" w:author="林社锡" w:date="2024-06-28T15:10:54Z">
              <w:r>
                <w:rPr>
                  <w:rFonts w:ascii="SimHei" w:hAnsi="SimHei" w:eastAsia="SimHei" w:cs="SimHei"/>
                  <w:spacing w:val="9"/>
                  <w:sz w:val="20"/>
                  <w:szCs w:val="20"/>
                </w:rPr>
                <w:t>具</w:t>
              </w:r>
            </w:ins>
            <w:ins w:id="196" w:author="林社锡" w:date="2024-06-28T15:10:54Z">
              <w:r>
                <w:rPr>
                  <w:rFonts w:ascii="SimHei" w:hAnsi="SimHei" w:eastAsia="SimHei" w:cs="SimHei"/>
                  <w:spacing w:val="7"/>
                  <w:sz w:val="20"/>
                  <w:szCs w:val="20"/>
                </w:rPr>
                <w:t>体细分领域</w:t>
              </w:r>
            </w:ins>
          </w:p>
        </w:tc>
        <w:tc>
          <w:tcPr>
            <w:tcW w:w="6714" w:type="dxa"/>
            <w:gridSpan w:val="7"/>
            <w:vAlign w:val="top"/>
          </w:tcPr>
          <w:p>
            <w:pPr>
              <w:spacing w:before="42" w:line="172" w:lineRule="auto"/>
              <w:ind w:left="106"/>
              <w:rPr>
                <w:ins w:id="197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198" w:author="林社锡" w:date="2024-06-28T15:10:54Z">
              <w:r>
                <w:rPr>
                  <w:rFonts w:ascii="Times New Roman" w:hAnsi="Times New Roman" w:eastAsia="Times New Roman" w:cs="Times New Roman"/>
                  <w:spacing w:val="11"/>
                  <w:sz w:val="20"/>
                  <w:szCs w:val="20"/>
                </w:rPr>
                <w:t>4</w:t>
              </w:r>
            </w:ins>
            <w:ins w:id="199" w:author="林社锡" w:date="2024-06-28T15:10:54Z">
              <w:r>
                <w:rPr>
                  <w:rFonts w:ascii="Times New Roman" w:hAnsi="Times New Roman" w:eastAsia="Times New Roman" w:cs="Times New Roman"/>
                  <w:spacing w:val="7"/>
                  <w:sz w:val="20"/>
                  <w:szCs w:val="20"/>
                </w:rPr>
                <w:t xml:space="preserve"> </w:t>
              </w:r>
            </w:ins>
            <w:ins w:id="200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t>位数代码及名称：</w:t>
              </w:r>
            </w:ins>
            <w:ins w:id="201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 xml:space="preserve">                                           </w:t>
              </w:r>
            </w:ins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  <w:ins w:id="202" w:author="林社锡" w:date="2024-06-28T15:10:54Z"/>
        </w:trPr>
        <w:tc>
          <w:tcPr>
            <w:tcW w:w="1999" w:type="dxa"/>
            <w:vAlign w:val="top"/>
          </w:tcPr>
          <w:p>
            <w:pPr>
              <w:spacing w:before="84" w:line="229" w:lineRule="auto"/>
              <w:ind w:left="114"/>
              <w:rPr>
                <w:ins w:id="203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204" w:author="林社锡" w:date="2024-06-28T15:10:54Z">
              <w:r>
                <w:rPr>
                  <w:rFonts w:ascii="SimHei" w:hAnsi="SimHei" w:eastAsia="SimHei" w:cs="SimHei"/>
                  <w:spacing w:val="8"/>
                  <w:sz w:val="20"/>
                  <w:szCs w:val="20"/>
                </w:rPr>
                <w:t>企业类</w:t>
              </w:r>
            </w:ins>
            <w:ins w:id="205" w:author="林社锡" w:date="2024-06-28T15:10:54Z">
              <w:r>
                <w:rPr>
                  <w:rFonts w:ascii="SimHei" w:hAnsi="SimHei" w:eastAsia="SimHei" w:cs="SimHei"/>
                  <w:spacing w:val="7"/>
                  <w:sz w:val="20"/>
                  <w:szCs w:val="20"/>
                </w:rPr>
                <w:t>型</w:t>
              </w:r>
            </w:ins>
          </w:p>
        </w:tc>
        <w:tc>
          <w:tcPr>
            <w:tcW w:w="6714" w:type="dxa"/>
            <w:gridSpan w:val="7"/>
            <w:vAlign w:val="top"/>
          </w:tcPr>
          <w:p>
            <w:pPr>
              <w:spacing w:before="73" w:line="192" w:lineRule="auto"/>
              <w:ind w:left="123"/>
              <w:rPr>
                <w:ins w:id="206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207" w:author="林社锡" w:date="2024-06-28T15:10:54Z">
              <w:r>
                <w:rPr>
                  <w:rFonts w:ascii="Microsoft YaHei" w:hAnsi="Microsoft YaHei" w:eastAsia="Microsoft YaHei" w:cs="Microsoft YaHei"/>
                  <w:spacing w:val="16"/>
                  <w:sz w:val="20"/>
                  <w:szCs w:val="20"/>
                </w:rPr>
                <w:t>□国</w:t>
              </w:r>
            </w:ins>
            <w:ins w:id="208" w:author="林社锡" w:date="2024-06-28T15:10:54Z">
              <w:r>
                <w:rPr>
                  <w:rFonts w:ascii="Microsoft YaHei" w:hAnsi="Microsoft YaHei" w:eastAsia="Microsoft YaHei" w:cs="Microsoft YaHei"/>
                  <w:spacing w:val="12"/>
                  <w:sz w:val="20"/>
                  <w:szCs w:val="20"/>
                </w:rPr>
                <w:t>有</w:t>
              </w:r>
            </w:ins>
            <w:ins w:id="209" w:author="林社锡" w:date="2024-06-28T15:10:54Z">
              <w:r>
                <w:rPr>
                  <w:rFonts w:ascii="Microsoft YaHei" w:hAnsi="Microsoft YaHei" w:eastAsia="Microsoft YaHei" w:cs="Microsoft YaHei"/>
                  <w:spacing w:val="8"/>
                  <w:sz w:val="20"/>
                  <w:szCs w:val="20"/>
                </w:rPr>
                <w:t xml:space="preserve">       □合资       □民营      □外资</w:t>
              </w:r>
            </w:ins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ins w:id="210" w:author="林社锡" w:date="2024-06-28T15:10:54Z"/>
        </w:trPr>
        <w:tc>
          <w:tcPr>
            <w:tcW w:w="8713" w:type="dxa"/>
            <w:gridSpan w:val="8"/>
            <w:vAlign w:val="top"/>
          </w:tcPr>
          <w:p>
            <w:pPr>
              <w:spacing w:before="110" w:line="179" w:lineRule="auto"/>
              <w:ind w:left="3038"/>
              <w:rPr>
                <w:ins w:id="211" w:author="林社锡" w:date="2024-06-28T15:10:54Z"/>
                <w:rFonts w:ascii="Microsoft YaHei" w:hAnsi="Microsoft YaHei" w:eastAsia="Microsoft YaHei" w:cs="Microsoft YaHei"/>
                <w:sz w:val="23"/>
                <w:szCs w:val="23"/>
              </w:rPr>
            </w:pPr>
            <w:ins w:id="212" w:author="林社锡" w:date="2024-06-28T15:10:54Z">
              <w:r>
                <w:rPr>
                  <w:rFonts w:ascii="Microsoft YaHei" w:hAnsi="Microsoft YaHei" w:eastAsia="Microsoft YaHei" w:cs="Microsoft YaHei"/>
                  <w:spacing w:val="14"/>
                  <w:sz w:val="23"/>
                  <w:szCs w:val="23"/>
                  <w14:textOutline w14:w="4358" w14:cap="sq" w14:cmpd="sng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w:t>二</w:t>
              </w:r>
            </w:ins>
            <w:ins w:id="213" w:author="林社锡" w:date="2024-06-28T15:10:54Z">
              <w:r>
                <w:rPr>
                  <w:rFonts w:ascii="Microsoft YaHei" w:hAnsi="Microsoft YaHei" w:eastAsia="Microsoft YaHei" w:cs="Microsoft YaHei"/>
                  <w:spacing w:val="10"/>
                  <w:sz w:val="23"/>
                  <w:szCs w:val="23"/>
                  <w14:textOutline w14:w="4358" w14:cap="sq" w14:cmpd="sng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w:t>、经济效益和经营情况</w:t>
              </w:r>
            </w:ins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ins w:id="214" w:author="林社锡" w:date="2024-06-28T15:10:54Z"/>
        </w:trPr>
        <w:tc>
          <w:tcPr>
            <w:tcW w:w="2383" w:type="dxa"/>
            <w:gridSpan w:val="2"/>
            <w:vAlign w:val="top"/>
          </w:tcPr>
          <w:p>
            <w:pPr>
              <w:spacing w:before="106" w:line="208" w:lineRule="auto"/>
              <w:ind w:left="826"/>
              <w:rPr>
                <w:ins w:id="215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216" w:author="林社锡" w:date="2024-06-28T15:10:54Z">
              <w:r>
                <w:rPr>
                  <w:rFonts w:ascii="Microsoft YaHei" w:hAnsi="Microsoft YaHei" w:eastAsia="Microsoft YaHei" w:cs="Microsoft YaHei"/>
                  <w:spacing w:val="9"/>
                  <w:sz w:val="20"/>
                  <w:szCs w:val="20"/>
                  <w14:textOutline w14:w="3795" w14:cap="sq" w14:cmpd="sng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w:t>重要指标</w:t>
              </w:r>
            </w:ins>
          </w:p>
        </w:tc>
        <w:tc>
          <w:tcPr>
            <w:tcW w:w="2083" w:type="dxa"/>
            <w:gridSpan w:val="2"/>
            <w:vAlign w:val="top"/>
          </w:tcPr>
          <w:p>
            <w:pPr>
              <w:spacing w:before="107" w:line="208" w:lineRule="auto"/>
              <w:ind w:left="700"/>
              <w:rPr>
                <w:ins w:id="217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218" w:author="林社锡" w:date="2024-06-28T15:10:54Z">
              <w:r>
                <w:rPr>
                  <w:rFonts w:ascii="Times New Roman" w:hAnsi="Times New Roman" w:eastAsia="Times New Roman" w:cs="Times New Roman"/>
                  <w:b/>
                  <w:bCs/>
                  <w:spacing w:val="6"/>
                  <w:sz w:val="20"/>
                  <w:szCs w:val="20"/>
                </w:rPr>
                <w:t>2</w:t>
              </w:r>
            </w:ins>
            <w:ins w:id="219" w:author="林社锡" w:date="2024-06-28T15:10:54Z">
              <w:r>
                <w:rPr>
                  <w:rFonts w:ascii="Times New Roman" w:hAnsi="Times New Roman" w:eastAsia="Times New Roman" w:cs="Times New Roman"/>
                  <w:b/>
                  <w:bCs/>
                  <w:spacing w:val="4"/>
                  <w:sz w:val="20"/>
                  <w:szCs w:val="20"/>
                </w:rPr>
                <w:t>021</w:t>
              </w:r>
            </w:ins>
            <w:ins w:id="220" w:author="林社锡" w:date="2024-06-28T15:10:54Z">
              <w:r>
                <w:rPr>
                  <w:rFonts w:ascii="Times New Roman" w:hAnsi="Times New Roman" w:eastAsia="Times New Roman" w:cs="Times New Roman"/>
                  <w:spacing w:val="4"/>
                  <w:sz w:val="20"/>
                  <w:szCs w:val="20"/>
                </w:rPr>
                <w:t xml:space="preserve"> </w:t>
              </w:r>
            </w:ins>
            <w:ins w:id="221" w:author="林社锡" w:date="2024-06-28T15:10:54Z">
              <w:r>
                <w:rPr>
                  <w:rFonts w:ascii="Microsoft YaHei" w:hAnsi="Microsoft YaHei" w:eastAsia="Microsoft YaHei" w:cs="Microsoft YaHei"/>
                  <w:spacing w:val="4"/>
                  <w:sz w:val="20"/>
                  <w:szCs w:val="20"/>
                  <w14:textOutline w14:w="3795" w14:cap="sq" w14:cmpd="sng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w:t>年</w:t>
              </w:r>
            </w:ins>
          </w:p>
        </w:tc>
        <w:tc>
          <w:tcPr>
            <w:tcW w:w="1949" w:type="dxa"/>
            <w:gridSpan w:val="2"/>
            <w:vAlign w:val="top"/>
          </w:tcPr>
          <w:p>
            <w:pPr>
              <w:spacing w:before="107" w:line="208" w:lineRule="auto"/>
              <w:ind w:left="636"/>
              <w:rPr>
                <w:ins w:id="222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223" w:author="林社锡" w:date="2024-06-28T15:10:54Z">
              <w:r>
                <w:rPr>
                  <w:rFonts w:ascii="Times New Roman" w:hAnsi="Times New Roman" w:eastAsia="Times New Roman" w:cs="Times New Roman"/>
                  <w:b/>
                  <w:bCs/>
                  <w:spacing w:val="6"/>
                  <w:sz w:val="20"/>
                  <w:szCs w:val="20"/>
                </w:rPr>
                <w:t>2</w:t>
              </w:r>
            </w:ins>
            <w:ins w:id="224" w:author="林社锡" w:date="2024-06-28T15:10:54Z">
              <w:r>
                <w:rPr>
                  <w:rFonts w:ascii="Times New Roman" w:hAnsi="Times New Roman" w:eastAsia="Times New Roman" w:cs="Times New Roman"/>
                  <w:b/>
                  <w:bCs/>
                  <w:spacing w:val="4"/>
                  <w:sz w:val="20"/>
                  <w:szCs w:val="20"/>
                </w:rPr>
                <w:t>022</w:t>
              </w:r>
            </w:ins>
            <w:ins w:id="225" w:author="林社锡" w:date="2024-06-28T15:10:54Z">
              <w:r>
                <w:rPr>
                  <w:rFonts w:ascii="Times New Roman" w:hAnsi="Times New Roman" w:eastAsia="Times New Roman" w:cs="Times New Roman"/>
                  <w:spacing w:val="4"/>
                  <w:sz w:val="20"/>
                  <w:szCs w:val="20"/>
                </w:rPr>
                <w:t xml:space="preserve"> </w:t>
              </w:r>
            </w:ins>
            <w:ins w:id="226" w:author="林社锡" w:date="2024-06-28T15:10:54Z">
              <w:r>
                <w:rPr>
                  <w:rFonts w:ascii="Microsoft YaHei" w:hAnsi="Microsoft YaHei" w:eastAsia="Microsoft YaHei" w:cs="Microsoft YaHei"/>
                  <w:spacing w:val="4"/>
                  <w:sz w:val="20"/>
                  <w:szCs w:val="20"/>
                  <w14:textOutline w14:w="3795" w14:cap="sq" w14:cmpd="sng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w:t>年</w:t>
              </w:r>
            </w:ins>
          </w:p>
        </w:tc>
        <w:tc>
          <w:tcPr>
            <w:tcW w:w="2298" w:type="dxa"/>
            <w:gridSpan w:val="2"/>
            <w:vAlign w:val="top"/>
          </w:tcPr>
          <w:p>
            <w:pPr>
              <w:spacing w:before="107" w:line="208" w:lineRule="auto"/>
              <w:ind w:left="808"/>
              <w:rPr>
                <w:ins w:id="227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228" w:author="林社锡" w:date="2024-06-28T15:10:54Z">
              <w:r>
                <w:rPr>
                  <w:rFonts w:ascii="Times New Roman" w:hAnsi="Times New Roman" w:eastAsia="Times New Roman" w:cs="Times New Roman"/>
                  <w:b/>
                  <w:bCs/>
                  <w:spacing w:val="6"/>
                  <w:sz w:val="20"/>
                  <w:szCs w:val="20"/>
                </w:rPr>
                <w:t>2</w:t>
              </w:r>
            </w:ins>
            <w:ins w:id="229" w:author="林社锡" w:date="2024-06-28T15:10:54Z">
              <w:r>
                <w:rPr>
                  <w:rFonts w:ascii="Times New Roman" w:hAnsi="Times New Roman" w:eastAsia="Times New Roman" w:cs="Times New Roman"/>
                  <w:b/>
                  <w:bCs/>
                  <w:spacing w:val="4"/>
                  <w:sz w:val="20"/>
                  <w:szCs w:val="20"/>
                </w:rPr>
                <w:t>023</w:t>
              </w:r>
            </w:ins>
            <w:ins w:id="230" w:author="林社锡" w:date="2024-06-28T15:10:54Z">
              <w:r>
                <w:rPr>
                  <w:rFonts w:ascii="Times New Roman" w:hAnsi="Times New Roman" w:eastAsia="Times New Roman" w:cs="Times New Roman"/>
                  <w:spacing w:val="4"/>
                  <w:sz w:val="20"/>
                  <w:szCs w:val="20"/>
                </w:rPr>
                <w:t xml:space="preserve"> </w:t>
              </w:r>
            </w:ins>
            <w:ins w:id="231" w:author="林社锡" w:date="2024-06-28T15:10:54Z">
              <w:r>
                <w:rPr>
                  <w:rFonts w:ascii="Microsoft YaHei" w:hAnsi="Microsoft YaHei" w:eastAsia="Microsoft YaHei" w:cs="Microsoft YaHei"/>
                  <w:spacing w:val="4"/>
                  <w:sz w:val="20"/>
                  <w:szCs w:val="20"/>
                  <w14:textOutline w14:w="3795" w14:cap="sq" w14:cmpd="sng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w:t>年</w:t>
              </w:r>
            </w:ins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ins w:id="232" w:author="林社锡" w:date="2024-06-28T15:10:54Z"/>
        </w:trPr>
        <w:tc>
          <w:tcPr>
            <w:tcW w:w="2383" w:type="dxa"/>
            <w:gridSpan w:val="2"/>
            <w:vAlign w:val="top"/>
          </w:tcPr>
          <w:p>
            <w:pPr>
              <w:spacing w:before="81" w:line="229" w:lineRule="auto"/>
              <w:ind w:left="117"/>
              <w:rPr>
                <w:ins w:id="233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234" w:author="林社锡" w:date="2024-06-28T15:10:54Z">
              <w:r>
                <w:rPr>
                  <w:rFonts w:ascii="SimHei" w:hAnsi="SimHei" w:eastAsia="SimHei" w:cs="SimHei"/>
                  <w:spacing w:val="8"/>
                  <w:sz w:val="20"/>
                  <w:szCs w:val="20"/>
                </w:rPr>
                <w:t>全职员工数</w:t>
              </w:r>
            </w:ins>
            <w:ins w:id="235" w:author="林社锡" w:date="2024-06-28T15:10:54Z">
              <w:r>
                <w:rPr>
                  <w:rFonts w:ascii="SimHei" w:hAnsi="SimHei" w:eastAsia="SimHei" w:cs="SimHei"/>
                  <w:spacing w:val="7"/>
                  <w:sz w:val="20"/>
                  <w:szCs w:val="20"/>
                </w:rPr>
                <w:t>量</w:t>
              </w:r>
            </w:ins>
          </w:p>
        </w:tc>
        <w:tc>
          <w:tcPr>
            <w:tcW w:w="2083" w:type="dxa"/>
            <w:gridSpan w:val="2"/>
            <w:vAlign w:val="top"/>
          </w:tcPr>
          <w:p>
            <w:pPr>
              <w:tabs>
                <w:tab w:val="left" w:pos="1618"/>
              </w:tabs>
              <w:spacing w:before="67" w:line="210" w:lineRule="auto"/>
              <w:ind w:left="248"/>
              <w:rPr>
                <w:ins w:id="236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237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ins>
            <w:ins w:id="238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t>人</w:t>
              </w:r>
            </w:ins>
          </w:p>
        </w:tc>
        <w:tc>
          <w:tcPr>
            <w:tcW w:w="1949" w:type="dxa"/>
            <w:gridSpan w:val="2"/>
            <w:vAlign w:val="top"/>
          </w:tcPr>
          <w:p>
            <w:pPr>
              <w:tabs>
                <w:tab w:val="left" w:pos="1553"/>
              </w:tabs>
              <w:spacing w:before="67" w:line="210" w:lineRule="auto"/>
              <w:ind w:left="184"/>
              <w:rPr>
                <w:ins w:id="239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240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ins>
            <w:ins w:id="241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t>人</w:t>
              </w:r>
            </w:ins>
          </w:p>
        </w:tc>
        <w:tc>
          <w:tcPr>
            <w:tcW w:w="2298" w:type="dxa"/>
            <w:gridSpan w:val="2"/>
            <w:vAlign w:val="top"/>
          </w:tcPr>
          <w:p>
            <w:pPr>
              <w:tabs>
                <w:tab w:val="left" w:pos="1726"/>
              </w:tabs>
              <w:spacing w:before="67" w:line="210" w:lineRule="auto"/>
              <w:ind w:left="356"/>
              <w:rPr>
                <w:ins w:id="242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243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ins>
            <w:ins w:id="244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t>人</w:t>
              </w:r>
            </w:ins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  <w:ins w:id="245" w:author="林社锡" w:date="2024-06-28T15:10:54Z"/>
        </w:trPr>
        <w:tc>
          <w:tcPr>
            <w:tcW w:w="2383" w:type="dxa"/>
            <w:gridSpan w:val="2"/>
            <w:vAlign w:val="top"/>
          </w:tcPr>
          <w:p>
            <w:pPr>
              <w:spacing w:before="61" w:line="231" w:lineRule="auto"/>
              <w:ind w:left="120"/>
              <w:rPr>
                <w:ins w:id="246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247" w:author="林社锡" w:date="2024-06-28T15:10:54Z">
              <w:r>
                <w:rPr>
                  <w:rFonts w:ascii="SimHei" w:hAnsi="SimHei" w:eastAsia="SimHei" w:cs="SimHei"/>
                  <w:spacing w:val="7"/>
                  <w:sz w:val="20"/>
                  <w:szCs w:val="20"/>
                </w:rPr>
                <w:t>营</w:t>
              </w:r>
            </w:ins>
            <w:ins w:id="248" w:author="林社锡" w:date="2024-06-28T15:10:54Z">
              <w:r>
                <w:rPr>
                  <w:rFonts w:ascii="SimHei" w:hAnsi="SimHei" w:eastAsia="SimHei" w:cs="SimHei"/>
                  <w:spacing w:val="6"/>
                  <w:sz w:val="20"/>
                  <w:szCs w:val="20"/>
                </w:rPr>
                <w:t>业收入</w:t>
              </w:r>
            </w:ins>
          </w:p>
        </w:tc>
        <w:tc>
          <w:tcPr>
            <w:tcW w:w="2083" w:type="dxa"/>
            <w:gridSpan w:val="2"/>
            <w:vAlign w:val="top"/>
          </w:tcPr>
          <w:p>
            <w:pPr>
              <w:tabs>
                <w:tab w:val="left" w:pos="1411"/>
              </w:tabs>
              <w:spacing w:before="49" w:line="198" w:lineRule="auto"/>
              <w:ind w:left="248"/>
              <w:rPr>
                <w:ins w:id="249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250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ins>
            <w:ins w:id="251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t>万</w:t>
              </w:r>
            </w:ins>
            <w:ins w:id="252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t>元</w:t>
              </w:r>
            </w:ins>
          </w:p>
        </w:tc>
        <w:tc>
          <w:tcPr>
            <w:tcW w:w="1949" w:type="dxa"/>
            <w:gridSpan w:val="2"/>
            <w:vAlign w:val="top"/>
          </w:tcPr>
          <w:p>
            <w:pPr>
              <w:tabs>
                <w:tab w:val="left" w:pos="1343"/>
              </w:tabs>
              <w:spacing w:before="49" w:line="198" w:lineRule="auto"/>
              <w:ind w:left="184"/>
              <w:rPr>
                <w:ins w:id="253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254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ins>
            <w:ins w:id="255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t>万</w:t>
              </w:r>
            </w:ins>
            <w:ins w:id="256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t>元</w:t>
              </w:r>
            </w:ins>
          </w:p>
        </w:tc>
        <w:tc>
          <w:tcPr>
            <w:tcW w:w="2298" w:type="dxa"/>
            <w:gridSpan w:val="2"/>
            <w:vAlign w:val="top"/>
          </w:tcPr>
          <w:p>
            <w:pPr>
              <w:tabs>
                <w:tab w:val="left" w:pos="1518"/>
              </w:tabs>
              <w:spacing w:before="49" w:line="198" w:lineRule="auto"/>
              <w:ind w:left="356"/>
              <w:rPr>
                <w:ins w:id="257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258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ins>
            <w:ins w:id="259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t>万</w:t>
              </w:r>
            </w:ins>
            <w:ins w:id="260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t>元</w:t>
              </w:r>
            </w:ins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  <w:ins w:id="261" w:author="林社锡" w:date="2024-06-28T15:10:54Z"/>
        </w:trPr>
        <w:tc>
          <w:tcPr>
            <w:tcW w:w="2383" w:type="dxa"/>
            <w:gridSpan w:val="2"/>
            <w:vAlign w:val="top"/>
          </w:tcPr>
          <w:p>
            <w:pPr>
              <w:spacing w:before="61" w:line="231" w:lineRule="auto"/>
              <w:ind w:left="118"/>
              <w:rPr>
                <w:ins w:id="262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263" w:author="林社锡" w:date="2024-06-28T15:10:54Z">
              <w:r>
                <w:rPr>
                  <w:rFonts w:ascii="SimHei" w:hAnsi="SimHei" w:eastAsia="SimHei" w:cs="SimHei"/>
                  <w:spacing w:val="11"/>
                  <w:sz w:val="20"/>
                  <w:szCs w:val="20"/>
                </w:rPr>
                <w:t>其</w:t>
              </w:r>
            </w:ins>
            <w:ins w:id="264" w:author="林社锡" w:date="2024-06-28T15:10:54Z">
              <w:r>
                <w:rPr>
                  <w:rFonts w:ascii="SimHei" w:hAnsi="SimHei" w:eastAsia="SimHei" w:cs="SimHei"/>
                  <w:spacing w:val="8"/>
                  <w:sz w:val="20"/>
                  <w:szCs w:val="20"/>
                </w:rPr>
                <w:t>中：主营业务收入</w:t>
              </w:r>
            </w:ins>
          </w:p>
        </w:tc>
        <w:tc>
          <w:tcPr>
            <w:tcW w:w="2083" w:type="dxa"/>
            <w:gridSpan w:val="2"/>
            <w:vAlign w:val="top"/>
          </w:tcPr>
          <w:p>
            <w:pPr>
              <w:tabs>
                <w:tab w:val="left" w:pos="1411"/>
              </w:tabs>
              <w:spacing w:before="49" w:line="198" w:lineRule="auto"/>
              <w:ind w:left="248"/>
              <w:rPr>
                <w:ins w:id="265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266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ins>
            <w:ins w:id="267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t>万</w:t>
              </w:r>
            </w:ins>
            <w:ins w:id="268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t>元</w:t>
              </w:r>
            </w:ins>
          </w:p>
        </w:tc>
        <w:tc>
          <w:tcPr>
            <w:tcW w:w="1949" w:type="dxa"/>
            <w:gridSpan w:val="2"/>
            <w:vAlign w:val="top"/>
          </w:tcPr>
          <w:p>
            <w:pPr>
              <w:tabs>
                <w:tab w:val="left" w:pos="1343"/>
              </w:tabs>
              <w:spacing w:before="49" w:line="198" w:lineRule="auto"/>
              <w:ind w:left="184"/>
              <w:rPr>
                <w:ins w:id="269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270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ins>
            <w:ins w:id="271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t>万</w:t>
              </w:r>
            </w:ins>
            <w:ins w:id="272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t>元</w:t>
              </w:r>
            </w:ins>
          </w:p>
        </w:tc>
        <w:tc>
          <w:tcPr>
            <w:tcW w:w="2298" w:type="dxa"/>
            <w:gridSpan w:val="2"/>
            <w:vAlign w:val="top"/>
          </w:tcPr>
          <w:p>
            <w:pPr>
              <w:tabs>
                <w:tab w:val="left" w:pos="1518"/>
              </w:tabs>
              <w:spacing w:before="49" w:line="198" w:lineRule="auto"/>
              <w:ind w:left="356"/>
              <w:rPr>
                <w:ins w:id="273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274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ins>
            <w:ins w:id="275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t>万</w:t>
              </w:r>
            </w:ins>
            <w:ins w:id="276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t>元</w:t>
              </w:r>
            </w:ins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ins w:id="277" w:author="林社锡" w:date="2024-06-28T15:10:54Z"/>
        </w:trPr>
        <w:tc>
          <w:tcPr>
            <w:tcW w:w="2383" w:type="dxa"/>
            <w:gridSpan w:val="2"/>
            <w:vAlign w:val="top"/>
          </w:tcPr>
          <w:p>
            <w:pPr>
              <w:spacing w:before="54" w:line="262" w:lineRule="auto"/>
              <w:ind w:left="115" w:right="107" w:firstLine="4"/>
              <w:rPr>
                <w:ins w:id="278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279" w:author="林社锡" w:date="2024-06-28T15:10:54Z">
              <w:r>
                <w:rPr>
                  <w:rFonts w:ascii="SimHei" w:hAnsi="SimHei" w:eastAsia="SimHei" w:cs="SimHei"/>
                  <w:spacing w:val="16"/>
                  <w:sz w:val="20"/>
                  <w:szCs w:val="20"/>
                </w:rPr>
                <w:t>主</w:t>
              </w:r>
            </w:ins>
            <w:ins w:id="280" w:author="林社锡" w:date="2024-06-28T15:10:54Z">
              <w:r>
                <w:rPr>
                  <w:rFonts w:ascii="SimHei" w:hAnsi="SimHei" w:eastAsia="SimHei" w:cs="SimHei"/>
                  <w:spacing w:val="15"/>
                  <w:sz w:val="20"/>
                  <w:szCs w:val="20"/>
                </w:rPr>
                <w:t>营业务收入占营业收</w:t>
              </w:r>
            </w:ins>
            <w:ins w:id="281" w:author="林社锡" w:date="2024-06-28T15:10:54Z">
              <w:r>
                <w:rPr>
                  <w:rFonts w:ascii="SimHei" w:hAnsi="SimHei" w:eastAsia="SimHei" w:cs="SimHei"/>
                  <w:sz w:val="20"/>
                  <w:szCs w:val="20"/>
                </w:rPr>
                <w:t xml:space="preserve"> </w:t>
              </w:r>
            </w:ins>
            <w:ins w:id="282" w:author="林社锡" w:date="2024-06-28T15:10:54Z">
              <w:r>
                <w:rPr>
                  <w:rFonts w:ascii="SimHei" w:hAnsi="SimHei" w:eastAsia="SimHei" w:cs="SimHei"/>
                  <w:spacing w:val="7"/>
                  <w:sz w:val="20"/>
                  <w:szCs w:val="20"/>
                </w:rPr>
                <w:t>入比重</w:t>
              </w:r>
            </w:ins>
          </w:p>
        </w:tc>
        <w:tc>
          <w:tcPr>
            <w:tcW w:w="2083" w:type="dxa"/>
            <w:gridSpan w:val="2"/>
            <w:vAlign w:val="top"/>
          </w:tcPr>
          <w:p>
            <w:pPr>
              <w:tabs>
                <w:tab w:val="left" w:pos="1588"/>
              </w:tabs>
              <w:spacing w:before="173" w:line="333" w:lineRule="auto"/>
              <w:ind w:left="320"/>
              <w:rPr>
                <w:ins w:id="283" w:author="林社锡" w:date="2024-06-28T15:10:54Z"/>
                <w:rFonts w:ascii="Times New Roman" w:hAnsi="Times New Roman" w:eastAsia="Times New Roman" w:cs="Times New Roman"/>
                <w:sz w:val="20"/>
                <w:szCs w:val="20"/>
              </w:rPr>
            </w:pPr>
            <w:ins w:id="284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  <w:u w:val="single" w:color="auto"/>
                </w:rPr>
                <w:tab/>
              </w:r>
            </w:ins>
            <w:ins w:id="285" w:author="林社锡" w:date="2024-06-28T15:10:54Z">
              <w:r>
                <w:rPr>
                  <w:rFonts w:ascii="Times New Roman" w:hAnsi="Times New Roman" w:eastAsia="Times New Roman" w:cs="Times New Roman"/>
                  <w:spacing w:val="1"/>
                  <w:sz w:val="20"/>
                  <w:szCs w:val="20"/>
                </w:rPr>
                <w:t>%</w:t>
              </w:r>
            </w:ins>
          </w:p>
        </w:tc>
        <w:tc>
          <w:tcPr>
            <w:tcW w:w="1949" w:type="dxa"/>
            <w:gridSpan w:val="2"/>
            <w:vAlign w:val="top"/>
          </w:tcPr>
          <w:p>
            <w:pPr>
              <w:tabs>
                <w:tab w:val="left" w:pos="1521"/>
              </w:tabs>
              <w:spacing w:before="173" w:line="333" w:lineRule="auto"/>
              <w:ind w:left="253"/>
              <w:rPr>
                <w:ins w:id="286" w:author="林社锡" w:date="2024-06-28T15:10:54Z"/>
                <w:rFonts w:ascii="Times New Roman" w:hAnsi="Times New Roman" w:eastAsia="Times New Roman" w:cs="Times New Roman"/>
                <w:sz w:val="20"/>
                <w:szCs w:val="20"/>
              </w:rPr>
            </w:pPr>
            <w:ins w:id="287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  <w:u w:val="single" w:color="auto"/>
                </w:rPr>
                <w:tab/>
              </w:r>
            </w:ins>
            <w:ins w:id="288" w:author="林社锡" w:date="2024-06-28T15:10:54Z">
              <w:r>
                <w:rPr>
                  <w:rFonts w:ascii="Times New Roman" w:hAnsi="Times New Roman" w:eastAsia="Times New Roman" w:cs="Times New Roman"/>
                  <w:spacing w:val="1"/>
                  <w:sz w:val="20"/>
                  <w:szCs w:val="20"/>
                </w:rPr>
                <w:t>%</w:t>
              </w:r>
            </w:ins>
          </w:p>
        </w:tc>
        <w:tc>
          <w:tcPr>
            <w:tcW w:w="2298" w:type="dxa"/>
            <w:gridSpan w:val="2"/>
            <w:vAlign w:val="top"/>
          </w:tcPr>
          <w:p>
            <w:pPr>
              <w:tabs>
                <w:tab w:val="left" w:pos="1696"/>
              </w:tabs>
              <w:spacing w:before="173" w:line="333" w:lineRule="auto"/>
              <w:ind w:left="428"/>
              <w:rPr>
                <w:ins w:id="289" w:author="林社锡" w:date="2024-06-28T15:10:54Z"/>
                <w:rFonts w:ascii="Times New Roman" w:hAnsi="Times New Roman" w:eastAsia="Times New Roman" w:cs="Times New Roman"/>
                <w:sz w:val="20"/>
                <w:szCs w:val="20"/>
              </w:rPr>
            </w:pPr>
            <w:ins w:id="290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  <w:u w:val="single" w:color="auto"/>
                </w:rPr>
                <w:tab/>
              </w:r>
            </w:ins>
            <w:ins w:id="291" w:author="林社锡" w:date="2024-06-28T15:10:54Z">
              <w:r>
                <w:rPr>
                  <w:rFonts w:ascii="Times New Roman" w:hAnsi="Times New Roman" w:eastAsia="Times New Roman" w:cs="Times New Roman"/>
                  <w:spacing w:val="1"/>
                  <w:sz w:val="20"/>
                  <w:szCs w:val="20"/>
                </w:rPr>
                <w:t>%</w:t>
              </w:r>
            </w:ins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ins w:id="292" w:author="林社锡" w:date="2024-06-28T15:10:54Z"/>
        </w:trPr>
        <w:tc>
          <w:tcPr>
            <w:tcW w:w="6415" w:type="dxa"/>
            <w:gridSpan w:val="6"/>
            <w:vAlign w:val="top"/>
          </w:tcPr>
          <w:p>
            <w:pPr>
              <w:spacing w:before="71" w:line="231" w:lineRule="auto"/>
              <w:ind w:left="115"/>
              <w:rPr>
                <w:ins w:id="293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294" w:author="林社锡" w:date="2024-06-28T15:10:54Z">
              <w:r>
                <w:rPr>
                  <w:rFonts w:ascii="SimHei" w:hAnsi="SimHei" w:eastAsia="SimHei" w:cs="SimHei"/>
                  <w:spacing w:val="13"/>
                  <w:sz w:val="20"/>
                  <w:szCs w:val="20"/>
                </w:rPr>
                <w:t>从</w:t>
              </w:r>
            </w:ins>
            <w:ins w:id="295" w:author="林社锡" w:date="2024-06-28T15:10:54Z">
              <w:r>
                <w:rPr>
                  <w:rFonts w:ascii="SimHei" w:hAnsi="SimHei" w:eastAsia="SimHei" w:cs="SimHei"/>
                  <w:spacing w:val="8"/>
                  <w:sz w:val="20"/>
                  <w:szCs w:val="20"/>
                </w:rPr>
                <w:t>事细分市场年限</w:t>
              </w:r>
            </w:ins>
          </w:p>
        </w:tc>
        <w:tc>
          <w:tcPr>
            <w:tcW w:w="2298" w:type="dxa"/>
            <w:gridSpan w:val="2"/>
            <w:vAlign w:val="top"/>
          </w:tcPr>
          <w:p>
            <w:pPr>
              <w:tabs>
                <w:tab w:val="left" w:pos="1728"/>
              </w:tabs>
              <w:spacing w:before="61" w:line="204" w:lineRule="auto"/>
              <w:ind w:left="356"/>
              <w:rPr>
                <w:ins w:id="296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297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ins>
            <w:ins w:id="298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none" w:color="auto"/>
                </w:rPr>
                <w:t>年</w:t>
              </w:r>
            </w:ins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  <w:ins w:id="299" w:author="林社锡" w:date="2024-06-28T15:10:54Z"/>
        </w:trPr>
        <w:tc>
          <w:tcPr>
            <w:tcW w:w="6415" w:type="dxa"/>
            <w:gridSpan w:val="6"/>
            <w:vAlign w:val="top"/>
          </w:tcPr>
          <w:p>
            <w:pPr>
              <w:spacing w:before="86" w:line="230" w:lineRule="auto"/>
              <w:ind w:left="119"/>
              <w:rPr>
                <w:ins w:id="300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301" w:author="林社锡" w:date="2024-06-28T15:10:54Z">
              <w:r>
                <w:rPr>
                  <w:rFonts w:ascii="SimHei" w:hAnsi="SimHei" w:eastAsia="SimHei" w:cs="SimHei"/>
                  <w:spacing w:val="9"/>
                  <w:sz w:val="20"/>
                  <w:szCs w:val="20"/>
                </w:rPr>
                <w:t>主持制修订国际、国家标准数量</w:t>
              </w:r>
            </w:ins>
          </w:p>
        </w:tc>
        <w:tc>
          <w:tcPr>
            <w:tcW w:w="2298" w:type="dxa"/>
            <w:gridSpan w:val="2"/>
            <w:vAlign w:val="top"/>
          </w:tcPr>
          <w:p>
            <w:pPr>
              <w:tabs>
                <w:tab w:val="left" w:pos="1725"/>
              </w:tabs>
              <w:spacing w:before="75" w:line="208" w:lineRule="auto"/>
              <w:ind w:left="356"/>
              <w:rPr>
                <w:ins w:id="302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303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ins>
            <w:ins w:id="304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t>个</w:t>
              </w:r>
            </w:ins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  <w:ins w:id="305" w:author="林社锡" w:date="2024-06-28T15:10:54Z"/>
        </w:trPr>
        <w:tc>
          <w:tcPr>
            <w:tcW w:w="6415" w:type="dxa"/>
            <w:gridSpan w:val="6"/>
            <w:vAlign w:val="top"/>
          </w:tcPr>
          <w:p>
            <w:pPr>
              <w:spacing w:before="86" w:line="230" w:lineRule="auto"/>
              <w:ind w:left="119"/>
              <w:rPr>
                <w:ins w:id="306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307" w:author="林社锡" w:date="2024-06-28T15:10:54Z">
              <w:r>
                <w:rPr>
                  <w:rFonts w:ascii="SimHei" w:hAnsi="SimHei" w:eastAsia="SimHei" w:cs="SimHei"/>
                  <w:spacing w:val="9"/>
                  <w:sz w:val="20"/>
                  <w:szCs w:val="20"/>
                </w:rPr>
                <w:t>主持制修订行业标准数</w:t>
              </w:r>
            </w:ins>
            <w:ins w:id="308" w:author="林社锡" w:date="2024-06-28T15:10:54Z">
              <w:r>
                <w:rPr>
                  <w:rFonts w:ascii="SimHei" w:hAnsi="SimHei" w:eastAsia="SimHei" w:cs="SimHei"/>
                  <w:spacing w:val="7"/>
                  <w:sz w:val="20"/>
                  <w:szCs w:val="20"/>
                </w:rPr>
                <w:t>量</w:t>
              </w:r>
            </w:ins>
          </w:p>
        </w:tc>
        <w:tc>
          <w:tcPr>
            <w:tcW w:w="2298" w:type="dxa"/>
            <w:gridSpan w:val="2"/>
            <w:vAlign w:val="top"/>
          </w:tcPr>
          <w:p>
            <w:pPr>
              <w:tabs>
                <w:tab w:val="left" w:pos="1725"/>
              </w:tabs>
              <w:spacing w:before="75" w:line="208" w:lineRule="auto"/>
              <w:ind w:left="356"/>
              <w:rPr>
                <w:ins w:id="309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310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ins>
            <w:ins w:id="311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t>个</w:t>
              </w:r>
            </w:ins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  <w:ins w:id="312" w:author="林社锡" w:date="2024-06-28T15:10:54Z"/>
        </w:trPr>
        <w:tc>
          <w:tcPr>
            <w:tcW w:w="6415" w:type="dxa"/>
            <w:gridSpan w:val="6"/>
            <w:vAlign w:val="top"/>
          </w:tcPr>
          <w:p>
            <w:pPr>
              <w:spacing w:before="86" w:line="230" w:lineRule="auto"/>
              <w:ind w:left="115"/>
              <w:rPr>
                <w:ins w:id="313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314" w:author="林社锡" w:date="2024-06-28T15:10:54Z">
              <w:r>
                <w:rPr>
                  <w:rFonts w:ascii="SimHei" w:hAnsi="SimHei" w:eastAsia="SimHei" w:cs="SimHei"/>
                  <w:spacing w:val="16"/>
                  <w:sz w:val="20"/>
                  <w:szCs w:val="20"/>
                </w:rPr>
                <w:t>参</w:t>
              </w:r>
            </w:ins>
            <w:ins w:id="315" w:author="林社锡" w:date="2024-06-28T15:10:54Z">
              <w:r>
                <w:rPr>
                  <w:rFonts w:ascii="SimHei" w:hAnsi="SimHei" w:eastAsia="SimHei" w:cs="SimHei"/>
                  <w:spacing w:val="9"/>
                  <w:sz w:val="20"/>
                  <w:szCs w:val="20"/>
                </w:rPr>
                <w:t>与制修订国际、国家、行业标准数量</w:t>
              </w:r>
            </w:ins>
          </w:p>
        </w:tc>
        <w:tc>
          <w:tcPr>
            <w:tcW w:w="2298" w:type="dxa"/>
            <w:gridSpan w:val="2"/>
            <w:vAlign w:val="top"/>
          </w:tcPr>
          <w:p>
            <w:pPr>
              <w:tabs>
                <w:tab w:val="left" w:pos="1725"/>
              </w:tabs>
              <w:spacing w:before="75" w:line="208" w:lineRule="auto"/>
              <w:ind w:left="356"/>
              <w:rPr>
                <w:ins w:id="316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317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ins>
            <w:ins w:id="318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t>个</w:t>
              </w:r>
            </w:ins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ins w:id="319" w:author="林社锡" w:date="2024-06-28T15:10:54Z"/>
        </w:trPr>
        <w:tc>
          <w:tcPr>
            <w:tcW w:w="2383" w:type="dxa"/>
            <w:gridSpan w:val="2"/>
            <w:vAlign w:val="top"/>
          </w:tcPr>
          <w:p>
            <w:pPr>
              <w:spacing w:before="76" w:line="230" w:lineRule="auto"/>
              <w:ind w:left="115"/>
              <w:rPr>
                <w:ins w:id="320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321" w:author="林社锡" w:date="2024-06-28T15:10:54Z">
              <w:r>
                <w:rPr>
                  <w:rFonts w:ascii="SimHei" w:hAnsi="SimHei" w:eastAsia="SimHei" w:cs="SimHei"/>
                  <w:spacing w:val="9"/>
                  <w:sz w:val="20"/>
                  <w:szCs w:val="20"/>
                </w:rPr>
                <w:t>销</w:t>
              </w:r>
            </w:ins>
            <w:ins w:id="322" w:author="林社锡" w:date="2024-06-28T15:10:54Z">
              <w:r>
                <w:rPr>
                  <w:rFonts w:ascii="SimHei" w:hAnsi="SimHei" w:eastAsia="SimHei" w:cs="SimHei"/>
                  <w:spacing w:val="7"/>
                  <w:sz w:val="20"/>
                  <w:szCs w:val="20"/>
                </w:rPr>
                <w:t>售费用</w:t>
              </w:r>
            </w:ins>
          </w:p>
        </w:tc>
        <w:tc>
          <w:tcPr>
            <w:tcW w:w="2083" w:type="dxa"/>
            <w:gridSpan w:val="2"/>
            <w:vAlign w:val="top"/>
          </w:tcPr>
          <w:p>
            <w:pPr>
              <w:tabs>
                <w:tab w:val="left" w:pos="1411"/>
              </w:tabs>
              <w:spacing w:before="66" w:line="207" w:lineRule="auto"/>
              <w:ind w:left="248"/>
              <w:rPr>
                <w:ins w:id="323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324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ins>
            <w:ins w:id="325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t>万</w:t>
              </w:r>
            </w:ins>
            <w:ins w:id="326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t>元</w:t>
              </w:r>
            </w:ins>
          </w:p>
        </w:tc>
        <w:tc>
          <w:tcPr>
            <w:tcW w:w="1949" w:type="dxa"/>
            <w:gridSpan w:val="2"/>
            <w:vAlign w:val="top"/>
          </w:tcPr>
          <w:p>
            <w:pPr>
              <w:tabs>
                <w:tab w:val="left" w:pos="1343"/>
              </w:tabs>
              <w:spacing w:before="66" w:line="207" w:lineRule="auto"/>
              <w:ind w:left="184"/>
              <w:rPr>
                <w:ins w:id="327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328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ins>
            <w:ins w:id="329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t>万</w:t>
              </w:r>
            </w:ins>
            <w:ins w:id="330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t>元</w:t>
              </w:r>
            </w:ins>
          </w:p>
        </w:tc>
        <w:tc>
          <w:tcPr>
            <w:tcW w:w="2298" w:type="dxa"/>
            <w:gridSpan w:val="2"/>
            <w:vAlign w:val="top"/>
          </w:tcPr>
          <w:p>
            <w:pPr>
              <w:tabs>
                <w:tab w:val="left" w:pos="1518"/>
              </w:tabs>
              <w:spacing w:before="66" w:line="207" w:lineRule="auto"/>
              <w:ind w:left="356"/>
              <w:rPr>
                <w:ins w:id="331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332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ins>
            <w:ins w:id="333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t>万</w:t>
              </w:r>
            </w:ins>
            <w:ins w:id="334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t>元</w:t>
              </w:r>
            </w:ins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ins w:id="335" w:author="林社锡" w:date="2024-06-28T15:10:54Z"/>
        </w:trPr>
        <w:tc>
          <w:tcPr>
            <w:tcW w:w="2383" w:type="dxa"/>
            <w:gridSpan w:val="2"/>
            <w:vAlign w:val="top"/>
          </w:tcPr>
          <w:p>
            <w:pPr>
              <w:spacing w:before="77" w:line="231" w:lineRule="auto"/>
              <w:ind w:left="117"/>
              <w:rPr>
                <w:ins w:id="336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337" w:author="林社锡" w:date="2024-06-28T15:10:54Z">
              <w:r>
                <w:rPr>
                  <w:rFonts w:ascii="SimHei" w:hAnsi="SimHei" w:eastAsia="SimHei" w:cs="SimHei"/>
                  <w:spacing w:val="7"/>
                  <w:sz w:val="20"/>
                  <w:szCs w:val="20"/>
                </w:rPr>
                <w:t>管理费</w:t>
              </w:r>
            </w:ins>
            <w:ins w:id="338" w:author="林社锡" w:date="2024-06-28T15:10:54Z">
              <w:r>
                <w:rPr>
                  <w:rFonts w:ascii="SimHei" w:hAnsi="SimHei" w:eastAsia="SimHei" w:cs="SimHei"/>
                  <w:spacing w:val="6"/>
                  <w:sz w:val="20"/>
                  <w:szCs w:val="20"/>
                </w:rPr>
                <w:t>用</w:t>
              </w:r>
            </w:ins>
          </w:p>
        </w:tc>
        <w:tc>
          <w:tcPr>
            <w:tcW w:w="2083" w:type="dxa"/>
            <w:gridSpan w:val="2"/>
            <w:vAlign w:val="top"/>
          </w:tcPr>
          <w:p>
            <w:pPr>
              <w:tabs>
                <w:tab w:val="left" w:pos="1411"/>
              </w:tabs>
              <w:spacing w:before="66" w:line="207" w:lineRule="auto"/>
              <w:ind w:left="248"/>
              <w:rPr>
                <w:ins w:id="339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340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ins>
            <w:ins w:id="341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t>万</w:t>
              </w:r>
            </w:ins>
            <w:ins w:id="342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t>元</w:t>
              </w:r>
            </w:ins>
          </w:p>
        </w:tc>
        <w:tc>
          <w:tcPr>
            <w:tcW w:w="1949" w:type="dxa"/>
            <w:gridSpan w:val="2"/>
            <w:vAlign w:val="top"/>
          </w:tcPr>
          <w:p>
            <w:pPr>
              <w:tabs>
                <w:tab w:val="left" w:pos="1343"/>
              </w:tabs>
              <w:spacing w:before="66" w:line="207" w:lineRule="auto"/>
              <w:ind w:left="184"/>
              <w:rPr>
                <w:ins w:id="343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344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ins>
            <w:ins w:id="345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t>万</w:t>
              </w:r>
            </w:ins>
            <w:ins w:id="346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t>元</w:t>
              </w:r>
            </w:ins>
          </w:p>
        </w:tc>
        <w:tc>
          <w:tcPr>
            <w:tcW w:w="2298" w:type="dxa"/>
            <w:gridSpan w:val="2"/>
            <w:vAlign w:val="top"/>
          </w:tcPr>
          <w:p>
            <w:pPr>
              <w:tabs>
                <w:tab w:val="left" w:pos="1518"/>
              </w:tabs>
              <w:spacing w:before="66" w:line="207" w:lineRule="auto"/>
              <w:ind w:left="356"/>
              <w:rPr>
                <w:ins w:id="347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348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ins>
            <w:ins w:id="349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t>万</w:t>
              </w:r>
            </w:ins>
            <w:ins w:id="350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t>元</w:t>
              </w:r>
            </w:ins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  <w:ins w:id="351" w:author="林社锡" w:date="2024-06-28T15:10:54Z"/>
        </w:trPr>
        <w:tc>
          <w:tcPr>
            <w:tcW w:w="8713" w:type="dxa"/>
            <w:gridSpan w:val="8"/>
            <w:vAlign w:val="top"/>
          </w:tcPr>
          <w:p>
            <w:pPr>
              <w:spacing w:before="55" w:line="229" w:lineRule="auto"/>
              <w:ind w:left="120"/>
              <w:rPr>
                <w:ins w:id="352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353" w:author="林社锡" w:date="2024-06-28T15:10:54Z">
              <w:r>
                <w:rPr>
                  <w:rFonts w:ascii="SimHei" w:hAnsi="SimHei" w:eastAsia="SimHei" w:cs="SimHei"/>
                  <w:spacing w:val="9"/>
                  <w:sz w:val="20"/>
                  <w:szCs w:val="20"/>
                </w:rPr>
                <w:t>取</w:t>
              </w:r>
            </w:ins>
            <w:ins w:id="354" w:author="林社锡" w:date="2024-06-28T15:10:54Z">
              <w:r>
                <w:rPr>
                  <w:rFonts w:ascii="SimHei" w:hAnsi="SimHei" w:eastAsia="SimHei" w:cs="SimHei"/>
                  <w:spacing w:val="8"/>
                  <w:sz w:val="20"/>
                  <w:szCs w:val="20"/>
                </w:rPr>
                <w:t>得相关质量管理体系认证 (可多选)</w:t>
              </w:r>
            </w:ins>
          </w:p>
          <w:p>
            <w:pPr>
              <w:spacing w:before="50" w:line="196" w:lineRule="auto"/>
              <w:ind w:left="128"/>
              <w:rPr>
                <w:ins w:id="355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356" w:author="林社锡" w:date="2024-06-28T15:10:54Z">
              <w:r>
                <w:rPr>
                  <w:rFonts w:ascii="Microsoft YaHei" w:hAnsi="Microsoft YaHei" w:eastAsia="Microsoft YaHei" w:cs="Microsoft YaHei"/>
                  <w:spacing w:val="22"/>
                  <w:sz w:val="20"/>
                  <w:szCs w:val="20"/>
                </w:rPr>
                <w:t>□</w:t>
              </w:r>
            </w:ins>
            <w:ins w:id="357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</w:rPr>
                <w:t>ISO</w:t>
              </w:r>
            </w:ins>
            <w:ins w:id="358" w:author="林社锡" w:date="2024-06-28T15:10:54Z">
              <w:r>
                <w:rPr>
                  <w:rFonts w:ascii="Times New Roman" w:hAnsi="Times New Roman" w:eastAsia="Times New Roman" w:cs="Times New Roman"/>
                  <w:spacing w:val="22"/>
                  <w:sz w:val="20"/>
                  <w:szCs w:val="20"/>
                </w:rPr>
                <w:t>9</w:t>
              </w:r>
            </w:ins>
            <w:ins w:id="359" w:author="林社锡" w:date="2024-06-28T15:10:54Z">
              <w:r>
                <w:rPr>
                  <w:rFonts w:ascii="Times New Roman" w:hAnsi="Times New Roman" w:eastAsia="Times New Roman" w:cs="Times New Roman"/>
                  <w:spacing w:val="12"/>
                  <w:sz w:val="20"/>
                  <w:szCs w:val="20"/>
                </w:rPr>
                <w:t>0</w:t>
              </w:r>
            </w:ins>
            <w:ins w:id="360" w:author="林社锡" w:date="2024-06-28T15:10:54Z">
              <w:r>
                <w:rPr>
                  <w:rFonts w:ascii="Times New Roman" w:hAnsi="Times New Roman" w:eastAsia="Times New Roman" w:cs="Times New Roman"/>
                  <w:spacing w:val="11"/>
                  <w:sz w:val="20"/>
                  <w:szCs w:val="20"/>
                </w:rPr>
                <w:t xml:space="preserve">00 </w:t>
              </w:r>
            </w:ins>
            <w:ins w:id="361" w:author="林社锡" w:date="2024-06-28T15:10:54Z">
              <w:r>
                <w:rPr>
                  <w:rFonts w:ascii="Microsoft YaHei" w:hAnsi="Microsoft YaHei" w:eastAsia="Microsoft YaHei" w:cs="Microsoft YaHei"/>
                  <w:spacing w:val="11"/>
                  <w:sz w:val="20"/>
                  <w:szCs w:val="20"/>
                </w:rPr>
                <w:t>质量管理体系认证  □</w:t>
              </w:r>
            </w:ins>
            <w:ins w:id="362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</w:rPr>
                <w:t>ISO</w:t>
              </w:r>
            </w:ins>
            <w:ins w:id="363" w:author="林社锡" w:date="2024-06-28T15:10:54Z">
              <w:r>
                <w:rPr>
                  <w:rFonts w:ascii="Times New Roman" w:hAnsi="Times New Roman" w:eastAsia="Times New Roman" w:cs="Times New Roman"/>
                  <w:spacing w:val="11"/>
                  <w:sz w:val="20"/>
                  <w:szCs w:val="20"/>
                </w:rPr>
                <w:t xml:space="preserve">14000 </w:t>
              </w:r>
            </w:ins>
            <w:ins w:id="364" w:author="林社锡" w:date="2024-06-28T15:10:54Z">
              <w:r>
                <w:rPr>
                  <w:rFonts w:ascii="Microsoft YaHei" w:hAnsi="Microsoft YaHei" w:eastAsia="Microsoft YaHei" w:cs="Microsoft YaHei"/>
                  <w:spacing w:val="11"/>
                  <w:sz w:val="20"/>
                  <w:szCs w:val="20"/>
                </w:rPr>
                <w:t>环境管理体系认证</w:t>
              </w:r>
            </w:ins>
          </w:p>
          <w:p>
            <w:pPr>
              <w:spacing w:line="191" w:lineRule="auto"/>
              <w:ind w:left="128"/>
              <w:rPr>
                <w:ins w:id="365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366" w:author="林社锡" w:date="2024-06-28T15:10:54Z">
              <w:r>
                <w:rPr>
                  <w:rFonts w:ascii="Microsoft YaHei" w:hAnsi="Microsoft YaHei" w:eastAsia="Microsoft YaHei" w:cs="Microsoft YaHei"/>
                  <w:spacing w:val="27"/>
                  <w:sz w:val="20"/>
                  <w:szCs w:val="20"/>
                </w:rPr>
                <w:t>□</w:t>
              </w:r>
            </w:ins>
            <w:ins w:id="367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</w:rPr>
                <w:t>OHSAS</w:t>
              </w:r>
            </w:ins>
            <w:ins w:id="368" w:author="林社锡" w:date="2024-06-28T15:10:54Z">
              <w:r>
                <w:rPr>
                  <w:rFonts w:ascii="Times New Roman" w:hAnsi="Times New Roman" w:eastAsia="Times New Roman" w:cs="Times New Roman"/>
                  <w:spacing w:val="14"/>
                  <w:sz w:val="20"/>
                  <w:szCs w:val="20"/>
                </w:rPr>
                <w:t xml:space="preserve">18000 </w:t>
              </w:r>
            </w:ins>
            <w:ins w:id="369" w:author="林社锡" w:date="2024-06-28T15:10:54Z">
              <w:r>
                <w:rPr>
                  <w:rFonts w:ascii="Microsoft YaHei" w:hAnsi="Microsoft YaHei" w:eastAsia="Microsoft YaHei" w:cs="Microsoft YaHei"/>
                  <w:spacing w:val="14"/>
                  <w:sz w:val="20"/>
                  <w:szCs w:val="20"/>
                </w:rPr>
                <w:t>职业安全健康管理体系认证□ 其他</w:t>
              </w:r>
            </w:ins>
            <w:ins w:id="370" w:author="林社锡" w:date="2024-06-28T15:10:54Z">
              <w:r>
                <w:rPr>
                  <w:rFonts w:ascii="Microsoft YaHei" w:hAnsi="Microsoft YaHei" w:eastAsia="Microsoft YaHei" w:cs="Microsoft YaHei"/>
                  <w:spacing w:val="14"/>
                  <w:sz w:val="20"/>
                  <w:szCs w:val="20"/>
                  <w:u w:val="single" w:color="auto"/>
                </w:rPr>
                <w:t xml:space="preserve">        </w:t>
              </w:r>
            </w:ins>
            <w:ins w:id="371" w:author="林社锡" w:date="2024-06-28T15:10:54Z">
              <w:r>
                <w:rPr>
                  <w:rFonts w:ascii="FangSong" w:hAnsi="FangSong" w:eastAsia="FangSong" w:cs="FangSong"/>
                  <w:spacing w:val="14"/>
                  <w:sz w:val="20"/>
                  <w:szCs w:val="20"/>
                </w:rPr>
                <w:t>(</w:t>
              </w:r>
            </w:ins>
            <w:ins w:id="372" w:author="林社锡" w:date="2024-06-28T15:10:54Z">
              <w:r>
                <w:rPr>
                  <w:rFonts w:ascii="Microsoft YaHei" w:hAnsi="Microsoft YaHei" w:eastAsia="Microsoft YaHei" w:cs="Microsoft YaHei"/>
                  <w:spacing w:val="14"/>
                  <w:sz w:val="20"/>
                  <w:szCs w:val="20"/>
                </w:rPr>
                <w:t>请说明)</w:t>
              </w:r>
            </w:ins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  <w:ins w:id="373" w:author="林社锡" w:date="2024-06-28T15:10:54Z"/>
        </w:trPr>
        <w:tc>
          <w:tcPr>
            <w:tcW w:w="8713" w:type="dxa"/>
            <w:gridSpan w:val="8"/>
            <w:vAlign w:val="top"/>
          </w:tcPr>
          <w:p>
            <w:pPr>
              <w:spacing w:before="12" w:line="309" w:lineRule="exact"/>
              <w:ind w:left="114"/>
              <w:rPr>
                <w:ins w:id="374" w:author="林社锡" w:date="2024-06-28T15:10:54Z"/>
                <w:rFonts w:ascii="Times New Roman" w:hAnsi="Times New Roman" w:eastAsia="Times New Roman" w:cs="Times New Roman"/>
                <w:sz w:val="20"/>
                <w:szCs w:val="20"/>
              </w:rPr>
            </w:pPr>
            <w:ins w:id="375" w:author="林社锡" w:date="2024-06-28T15:10:54Z">
              <w:r>
                <w:rPr>
                  <w:rFonts w:ascii="SimHei" w:hAnsi="SimHei" w:eastAsia="SimHei" w:cs="SimHei"/>
                  <w:spacing w:val="12"/>
                  <w:position w:val="5"/>
                  <w:sz w:val="20"/>
                  <w:szCs w:val="20"/>
                </w:rPr>
                <w:t>产</w:t>
              </w:r>
            </w:ins>
            <w:ins w:id="376" w:author="林社锡" w:date="2024-06-28T15:10:54Z">
              <w:r>
                <w:rPr>
                  <w:rFonts w:ascii="SimHei" w:hAnsi="SimHei" w:eastAsia="SimHei" w:cs="SimHei"/>
                  <w:spacing w:val="9"/>
                  <w:position w:val="5"/>
                  <w:sz w:val="20"/>
                  <w:szCs w:val="20"/>
                </w:rPr>
                <w:t>品获得发达国家或地区权威机构认证情况</w:t>
              </w:r>
            </w:ins>
            <w:ins w:id="377" w:author="林社锡" w:date="2024-06-28T15:10:54Z">
              <w:r>
                <w:rPr>
                  <w:rFonts w:ascii="Times New Roman" w:hAnsi="Times New Roman" w:eastAsia="Times New Roman" w:cs="Times New Roman"/>
                  <w:spacing w:val="9"/>
                  <w:position w:val="5"/>
                  <w:sz w:val="20"/>
                  <w:szCs w:val="20"/>
                </w:rPr>
                <w:t>(</w:t>
              </w:r>
            </w:ins>
            <w:ins w:id="378" w:author="林社锡" w:date="2024-06-28T15:10:54Z">
              <w:r>
                <w:rPr>
                  <w:rFonts w:ascii="SimHei" w:hAnsi="SimHei" w:eastAsia="SimHei" w:cs="SimHei"/>
                  <w:spacing w:val="9"/>
                  <w:position w:val="5"/>
                  <w:sz w:val="20"/>
                  <w:szCs w:val="20"/>
                </w:rPr>
                <w:t>可多选</w:t>
              </w:r>
            </w:ins>
            <w:ins w:id="379" w:author="林社锡" w:date="2024-06-28T15:10:54Z">
              <w:r>
                <w:rPr>
                  <w:rFonts w:ascii="Times New Roman" w:hAnsi="Times New Roman" w:eastAsia="Times New Roman" w:cs="Times New Roman"/>
                  <w:spacing w:val="9"/>
                  <w:position w:val="5"/>
                  <w:sz w:val="20"/>
                  <w:szCs w:val="20"/>
                </w:rPr>
                <w:t>)</w:t>
              </w:r>
            </w:ins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0" w:lineRule="exact"/>
              <w:ind w:left="130"/>
              <w:textAlignment w:val="baseline"/>
              <w:rPr>
                <w:ins w:id="380" w:author="林社锡" w:date="2024-06-28T15:10:54Z"/>
                <w:rFonts w:ascii="Times New Roman" w:hAnsi="Times New Roman" w:eastAsia="Times New Roman" w:cs="Times New Roman"/>
                <w:sz w:val="20"/>
                <w:szCs w:val="20"/>
              </w:rPr>
            </w:pPr>
            <w:ins w:id="381" w:author="林社锡" w:date="2024-06-28T15:10:54Z">
              <w:r>
                <w:rPr>
                  <w:rFonts w:ascii="Microsoft YaHei" w:hAnsi="Microsoft YaHei" w:eastAsia="Microsoft YaHei" w:cs="Microsoft YaHei"/>
                  <w:spacing w:val="24"/>
                  <w:sz w:val="20"/>
                  <w:szCs w:val="20"/>
                </w:rPr>
                <w:t>□</w:t>
              </w:r>
            </w:ins>
            <w:ins w:id="382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</w:rPr>
                <w:t>UL</w:t>
              </w:r>
            </w:ins>
            <w:ins w:id="383" w:author="林社锡" w:date="2024-06-28T15:10:54Z">
              <w:r>
                <w:rPr>
                  <w:rFonts w:ascii="Times New Roman" w:hAnsi="Times New Roman" w:eastAsia="Times New Roman" w:cs="Times New Roman"/>
                  <w:spacing w:val="24"/>
                  <w:sz w:val="20"/>
                  <w:szCs w:val="20"/>
                </w:rPr>
                <w:t xml:space="preserve"> </w:t>
              </w:r>
            </w:ins>
            <w:ins w:id="384" w:author="林社锡" w:date="2024-06-28T15:10:54Z">
              <w:r>
                <w:rPr>
                  <w:rFonts w:ascii="Times New Roman" w:hAnsi="Times New Roman" w:eastAsia="Times New Roman" w:cs="Times New Roman"/>
                  <w:spacing w:val="14"/>
                  <w:sz w:val="20"/>
                  <w:szCs w:val="20"/>
                </w:rPr>
                <w:t xml:space="preserve"> </w:t>
              </w:r>
            </w:ins>
            <w:ins w:id="385" w:author="林社锡" w:date="2024-06-28T15:10:54Z">
              <w:r>
                <w:rPr>
                  <w:rFonts w:ascii="Times New Roman" w:hAnsi="Times New Roman" w:eastAsia="Times New Roman" w:cs="Times New Roman"/>
                  <w:spacing w:val="12"/>
                  <w:sz w:val="20"/>
                  <w:szCs w:val="20"/>
                </w:rPr>
                <w:t xml:space="preserve">        </w:t>
              </w:r>
            </w:ins>
            <w:ins w:id="386" w:author="林社锡" w:date="2024-06-28T15:10:54Z">
              <w:r>
                <w:rPr>
                  <w:rFonts w:ascii="Microsoft YaHei" w:hAnsi="Microsoft YaHei" w:eastAsia="Microsoft YaHei" w:cs="Microsoft YaHei"/>
                  <w:spacing w:val="12"/>
                  <w:sz w:val="20"/>
                  <w:szCs w:val="20"/>
                </w:rPr>
                <w:t>□</w:t>
              </w:r>
            </w:ins>
            <w:ins w:id="387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</w:rPr>
                <w:t>CSA</w:t>
              </w:r>
            </w:ins>
            <w:ins w:id="388" w:author="林社锡" w:date="2024-06-28T15:10:54Z">
              <w:r>
                <w:rPr>
                  <w:rFonts w:ascii="Times New Roman" w:hAnsi="Times New Roman" w:eastAsia="Times New Roman" w:cs="Times New Roman"/>
                  <w:spacing w:val="12"/>
                  <w:sz w:val="20"/>
                  <w:szCs w:val="20"/>
                </w:rPr>
                <w:t xml:space="preserve">          </w:t>
              </w:r>
            </w:ins>
            <w:ins w:id="389" w:author="林社锡" w:date="2024-06-28T15:10:54Z">
              <w:r>
                <w:rPr>
                  <w:rFonts w:ascii="Microsoft YaHei" w:hAnsi="Microsoft YaHei" w:eastAsia="Microsoft YaHei" w:cs="Microsoft YaHei"/>
                  <w:spacing w:val="12"/>
                  <w:sz w:val="20"/>
                  <w:szCs w:val="20"/>
                </w:rPr>
                <w:t>□</w:t>
              </w:r>
            </w:ins>
            <w:ins w:id="390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</w:rPr>
                <w:t>ETL</w:t>
              </w:r>
            </w:ins>
            <w:ins w:id="391" w:author="林社锡" w:date="2024-06-28T15:10:54Z">
              <w:r>
                <w:rPr>
                  <w:rFonts w:ascii="Times New Roman" w:hAnsi="Times New Roman" w:eastAsia="Times New Roman" w:cs="Times New Roman"/>
                  <w:spacing w:val="12"/>
                  <w:sz w:val="20"/>
                  <w:szCs w:val="20"/>
                </w:rPr>
                <w:t xml:space="preserve">          </w:t>
              </w:r>
            </w:ins>
            <w:ins w:id="392" w:author="林社锡" w:date="2024-06-28T15:10:54Z">
              <w:r>
                <w:rPr>
                  <w:rFonts w:ascii="Microsoft YaHei" w:hAnsi="Microsoft YaHei" w:eastAsia="Microsoft YaHei" w:cs="Microsoft YaHei"/>
                  <w:spacing w:val="12"/>
                  <w:sz w:val="20"/>
                  <w:szCs w:val="20"/>
                </w:rPr>
                <w:t>□</w:t>
              </w:r>
            </w:ins>
            <w:ins w:id="393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</w:rPr>
                <w:t>GS</w:t>
              </w:r>
            </w:ins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0" w:lineRule="exact"/>
              <w:ind w:left="130"/>
              <w:textAlignment w:val="baseline"/>
              <w:rPr>
                <w:ins w:id="394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395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t>□其他</w:t>
              </w:r>
            </w:ins>
            <w:ins w:id="396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  <w:u w:val="single"/>
                </w:rPr>
                <w:t xml:space="preserve">             </w:t>
              </w:r>
            </w:ins>
            <w:ins w:id="397" w:author="林社锡" w:date="2024-06-28T15:10:54Z">
              <w:r>
                <w:rPr>
                  <w:rFonts w:ascii="Microsoft YaHei" w:hAnsi="Microsoft YaHei" w:eastAsia="Microsoft YaHei" w:cs="Microsoft YaHei"/>
                  <w:spacing w:val="3"/>
                  <w:sz w:val="20"/>
                  <w:szCs w:val="20"/>
                  <w:u w:val="single"/>
                </w:rPr>
                <w:t xml:space="preserve">                        </w:t>
              </w:r>
            </w:ins>
            <w:ins w:id="398" w:author="林社锡" w:date="2024-06-28T15:10:54Z">
              <w:r>
                <w:rPr>
                  <w:rFonts w:ascii="Microsoft YaHei" w:hAnsi="Microsoft YaHei" w:eastAsia="Microsoft YaHei" w:cs="Microsoft YaHei"/>
                  <w:spacing w:val="3"/>
                  <w:sz w:val="20"/>
                  <w:szCs w:val="20"/>
                </w:rPr>
                <w:t xml:space="preserve"> (请说明)</w:t>
              </w:r>
            </w:ins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  <w:ins w:id="399" w:author="林社锡" w:date="2024-06-28T15:10:54Z"/>
        </w:trPr>
        <w:tc>
          <w:tcPr>
            <w:tcW w:w="2383" w:type="dxa"/>
            <w:gridSpan w:val="2"/>
            <w:vAlign w:val="top"/>
          </w:tcPr>
          <w:p>
            <w:pPr>
              <w:spacing w:before="96" w:line="229" w:lineRule="auto"/>
              <w:ind w:left="119"/>
              <w:rPr>
                <w:ins w:id="400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401" w:author="林社锡" w:date="2024-06-28T15:10:54Z">
              <w:r>
                <w:rPr>
                  <w:rFonts w:ascii="SimHei" w:hAnsi="SimHei" w:eastAsia="SimHei" w:cs="SimHei"/>
                  <w:spacing w:val="11"/>
                  <w:sz w:val="20"/>
                  <w:szCs w:val="20"/>
                </w:rPr>
                <w:t>主</w:t>
              </w:r>
            </w:ins>
            <w:ins w:id="402" w:author="林社锡" w:date="2024-06-28T15:10:54Z">
              <w:r>
                <w:rPr>
                  <w:rFonts w:ascii="SimHei" w:hAnsi="SimHei" w:eastAsia="SimHei" w:cs="SimHei"/>
                  <w:spacing w:val="7"/>
                  <w:sz w:val="20"/>
                  <w:szCs w:val="20"/>
                </w:rPr>
                <w:t>营业务成本</w:t>
              </w:r>
            </w:ins>
          </w:p>
        </w:tc>
        <w:tc>
          <w:tcPr>
            <w:tcW w:w="2083" w:type="dxa"/>
            <w:gridSpan w:val="2"/>
            <w:vAlign w:val="top"/>
          </w:tcPr>
          <w:p>
            <w:pPr>
              <w:tabs>
                <w:tab w:val="left" w:pos="1411"/>
              </w:tabs>
              <w:spacing w:before="84" w:line="208" w:lineRule="auto"/>
              <w:ind w:left="248"/>
              <w:rPr>
                <w:ins w:id="403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404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ins>
            <w:ins w:id="405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t>万</w:t>
              </w:r>
            </w:ins>
            <w:ins w:id="406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t>元</w:t>
              </w:r>
            </w:ins>
          </w:p>
        </w:tc>
        <w:tc>
          <w:tcPr>
            <w:tcW w:w="1949" w:type="dxa"/>
            <w:gridSpan w:val="2"/>
            <w:vAlign w:val="top"/>
          </w:tcPr>
          <w:p>
            <w:pPr>
              <w:tabs>
                <w:tab w:val="left" w:pos="1343"/>
              </w:tabs>
              <w:spacing w:before="84" w:line="208" w:lineRule="auto"/>
              <w:ind w:left="184"/>
              <w:rPr>
                <w:ins w:id="407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408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ins>
            <w:ins w:id="409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t>万</w:t>
              </w:r>
            </w:ins>
            <w:ins w:id="410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t>元</w:t>
              </w:r>
            </w:ins>
          </w:p>
        </w:tc>
        <w:tc>
          <w:tcPr>
            <w:tcW w:w="2298" w:type="dxa"/>
            <w:gridSpan w:val="2"/>
            <w:vAlign w:val="top"/>
          </w:tcPr>
          <w:p>
            <w:pPr>
              <w:tabs>
                <w:tab w:val="left" w:pos="1518"/>
              </w:tabs>
              <w:spacing w:before="84" w:line="208" w:lineRule="auto"/>
              <w:ind w:left="356"/>
              <w:rPr>
                <w:ins w:id="411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412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ins>
            <w:ins w:id="413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t>万</w:t>
              </w:r>
            </w:ins>
            <w:ins w:id="414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t>元</w:t>
              </w:r>
            </w:ins>
          </w:p>
        </w:tc>
      </w:tr>
    </w:tbl>
    <w:p>
      <w:pPr>
        <w:spacing w:before="73" w:line="234" w:lineRule="auto"/>
        <w:ind w:left="133"/>
        <w:rPr>
          <w:ins w:id="415" w:author="林社锡" w:date="2024-06-28T15:10:54Z"/>
          <w:rFonts w:ascii="Microsoft YaHei" w:hAnsi="Microsoft YaHei" w:eastAsia="Microsoft YaHei" w:cs="Microsoft YaHei"/>
          <w:sz w:val="17"/>
          <w:szCs w:val="17"/>
        </w:rPr>
      </w:pPr>
      <w:ins w:id="416" w:author="林社锡" w:date="2024-06-28T15:10:54Z">
        <w:r>
          <w:rPr>
            <w:rFonts w:ascii="Times New Roman" w:hAnsi="Times New Roman" w:eastAsia="Times New Roman" w:cs="Times New Roman"/>
            <w:spacing w:val="6"/>
            <w:sz w:val="17"/>
            <w:szCs w:val="17"/>
          </w:rPr>
          <w:t>1.</w:t>
        </w:r>
      </w:ins>
      <w:ins w:id="417" w:author="林社锡" w:date="2024-06-28T15:10:54Z">
        <w:r>
          <w:rPr>
            <w:rFonts w:ascii="Microsoft YaHei" w:hAnsi="Microsoft YaHei" w:eastAsia="Microsoft YaHei" w:cs="Microsoft YaHei"/>
            <w:spacing w:val="6"/>
            <w:sz w:val="17"/>
            <w:szCs w:val="17"/>
          </w:rPr>
          <w:t>按照《国民经济行业分类</w:t>
        </w:r>
      </w:ins>
      <w:ins w:id="418" w:author="林社锡" w:date="2024-06-28T15:10:54Z">
        <w:r>
          <w:rPr>
            <w:rFonts w:ascii="Times New Roman" w:hAnsi="Times New Roman" w:eastAsia="Times New Roman" w:cs="Times New Roman"/>
            <w:spacing w:val="6"/>
            <w:sz w:val="17"/>
            <w:szCs w:val="17"/>
          </w:rPr>
          <w:t>(</w:t>
        </w:r>
      </w:ins>
      <w:ins w:id="419" w:author="林社锡" w:date="2024-06-28T15:10:54Z">
        <w:r>
          <w:rPr>
            <w:rFonts w:ascii="Times New Roman" w:hAnsi="Times New Roman" w:eastAsia="Times New Roman" w:cs="Times New Roman"/>
            <w:sz w:val="17"/>
            <w:szCs w:val="17"/>
          </w:rPr>
          <w:t>GB</w:t>
        </w:r>
      </w:ins>
      <w:ins w:id="420" w:author="林社锡" w:date="2024-06-28T15:10:54Z">
        <w:r>
          <w:rPr>
            <w:rFonts w:ascii="Times New Roman" w:hAnsi="Times New Roman" w:eastAsia="Times New Roman" w:cs="Times New Roman"/>
            <w:spacing w:val="6"/>
            <w:sz w:val="17"/>
            <w:szCs w:val="17"/>
          </w:rPr>
          <w:t>/</w:t>
        </w:r>
      </w:ins>
      <w:ins w:id="421" w:author="林社锡" w:date="2024-06-28T15:10:54Z">
        <w:r>
          <w:rPr>
            <w:rFonts w:ascii="Times New Roman" w:hAnsi="Times New Roman" w:eastAsia="Times New Roman" w:cs="Times New Roman"/>
            <w:sz w:val="17"/>
            <w:szCs w:val="17"/>
          </w:rPr>
          <w:t>T</w:t>
        </w:r>
      </w:ins>
      <w:ins w:id="422" w:author="林社锡" w:date="2024-06-28T15:10:54Z">
        <w:r>
          <w:rPr>
            <w:rFonts w:ascii="Times New Roman" w:hAnsi="Times New Roman" w:eastAsia="Times New Roman" w:cs="Times New Roman"/>
            <w:spacing w:val="6"/>
            <w:sz w:val="17"/>
            <w:szCs w:val="17"/>
          </w:rPr>
          <w:t xml:space="preserve"> 4754-2017)</w:t>
        </w:r>
      </w:ins>
      <w:ins w:id="423" w:author="林社锡" w:date="2024-06-28T15:10:54Z">
        <w:r>
          <w:rPr>
            <w:rFonts w:ascii="Microsoft YaHei" w:hAnsi="Microsoft YaHei" w:eastAsia="Microsoft YaHei" w:cs="Microsoft YaHei"/>
            <w:spacing w:val="6"/>
            <w:sz w:val="17"/>
            <w:szCs w:val="17"/>
          </w:rPr>
          <w:t>》 的大类行业填写所属行业</w:t>
        </w:r>
      </w:ins>
      <w:ins w:id="424" w:author="林社锡" w:date="2024-06-28T15:10:54Z">
        <w:r>
          <w:rPr>
            <w:rFonts w:ascii="Microsoft YaHei" w:hAnsi="Microsoft YaHei" w:eastAsia="Microsoft YaHei" w:cs="Microsoft YaHei"/>
            <w:spacing w:val="3"/>
            <w:sz w:val="17"/>
            <w:szCs w:val="17"/>
          </w:rPr>
          <w:t>。</w:t>
        </w:r>
      </w:ins>
    </w:p>
    <w:p>
      <w:pPr>
        <w:rPr>
          <w:ins w:id="425" w:author="林社锡" w:date="2024-06-28T15:10:54Z"/>
        </w:rPr>
        <w:sectPr>
          <w:footerReference r:id="rId7" w:type="default"/>
          <w:pgSz w:w="11906" w:h="16839"/>
          <w:pgMar w:top="1431" w:right="1500" w:bottom="1214" w:left="1687" w:header="0" w:footer="999" w:gutter="0"/>
          <w:cols w:space="720" w:num="1"/>
        </w:sectPr>
      </w:pPr>
    </w:p>
    <w:p>
      <w:pPr>
        <w:spacing w:line="91" w:lineRule="auto"/>
        <w:rPr>
          <w:ins w:id="426" w:author="林社锡" w:date="2024-06-28T15:10:54Z"/>
          <w:rFonts w:ascii="Arial"/>
          <w:sz w:val="2"/>
        </w:rPr>
      </w:pPr>
      <w:ins w:id="427" w:author="林社锡" w:date="2024-06-28T15:10:54Z">
        <w:r>
          <w:rPr/>
          <mc:AlternateContent>
            <mc:Choice Requires="wps">
              <w:drawing>
                <wp:anchor distT="0" distB="0" distL="114300" distR="114300" simplePos="0" relativeHeight="251662336" behindDoc="0" locked="0" layoutInCell="0" allowOverlap="1">
                  <wp:simplePos x="0" y="0"/>
                  <wp:positionH relativeFrom="page">
                    <wp:posOffset>1143000</wp:posOffset>
                  </wp:positionH>
                  <wp:positionV relativeFrom="page">
                    <wp:posOffset>9534525</wp:posOffset>
                  </wp:positionV>
                  <wp:extent cx="1828800" cy="0"/>
                  <wp:effectExtent l="0" t="0" r="0" b="0"/>
                  <wp:wrapNone/>
                  <wp:docPr id="2" name="任意多边形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828800" cy="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880">
                                <a:moveTo>
                                  <a:pt x="0" y="0"/>
                                </a:moveTo>
                                <a:lnTo>
                                  <a:pt x="2880" y="0"/>
                                </a:lnTo>
                              </a:path>
                            </a:pathLst>
                          </a:custGeom>
                          <a:noFill/>
                          <a:ln w="0" cap="sq" cmpd="sng">
                            <a:solidFill>
                              <a:srgbClr val="000000"/>
                            </a:solidFill>
                            <a:prstDash val="solid"/>
                            <a:bevel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a:graphicData>
                  </a:graphic>
                </wp:anchor>
              </w:drawing>
            </mc:Choice>
            <mc:Fallback>
              <w:pict>
                <v:shape id="_x0000_s1026" o:spid="_x0000_s1026" o:spt="100" style="position:absolute;left:0pt;margin-left:90pt;margin-top:750.75pt;height:0pt;width:144pt;mso-position-horizontal-relative:page;mso-position-vertical-relative:page;z-index:251662336;mso-width-relative:page;mso-height-relative:page;" filled="f" stroked="t" coordsize="2880,1" o:allowincell="f" o:gfxdata="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" path="m0,0l2880,0e">
                  <v:fill on="f" focussize="0,0"/>
                  <v:stroke weight="0pt" color="#000000" miterlimit="0" joinstyle="bevel" endcap="square"/>
                  <v:imagedata o:title=""/>
                  <o:lock v:ext="edit" aspectratio="f"/>
                </v:shape>
              </w:pict>
            </mc:Fallback>
          </mc:AlternateContent>
        </w:r>
      </w:ins>
    </w:p>
    <w:tbl>
      <w:tblPr>
        <w:tblStyle w:val="5"/>
        <w:tblW w:w="871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82"/>
        <w:gridCol w:w="2084"/>
        <w:gridCol w:w="1949"/>
        <w:gridCol w:w="229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  <w:ins w:id="429" w:author="林社锡" w:date="2024-06-28T15:10:54Z"/>
        </w:trPr>
        <w:tc>
          <w:tcPr>
            <w:tcW w:w="2382" w:type="dxa"/>
            <w:vAlign w:val="top"/>
          </w:tcPr>
          <w:p>
            <w:pPr>
              <w:spacing w:before="78" w:line="230" w:lineRule="auto"/>
              <w:ind w:left="118"/>
              <w:rPr>
                <w:ins w:id="430" w:author="林社锡" w:date="2024-06-28T15:10:54Z"/>
                <w:rFonts w:ascii="Times New Roman" w:hAnsi="Times New Roman" w:eastAsia="Times New Roman" w:cs="Times New Roman"/>
                <w:sz w:val="12"/>
                <w:szCs w:val="12"/>
              </w:rPr>
            </w:pPr>
            <w:ins w:id="431" w:author="林社锡" w:date="2024-06-28T15:10:54Z">
              <w:r>
                <w:rPr>
                  <w:rFonts w:ascii="SimHei" w:hAnsi="SimHei" w:eastAsia="SimHei" w:cs="SimHei"/>
                  <w:spacing w:val="8"/>
                  <w:sz w:val="20"/>
                  <w:szCs w:val="20"/>
                </w:rPr>
                <w:t>毛</w:t>
              </w:r>
            </w:ins>
            <w:ins w:id="432" w:author="林社锡" w:date="2024-06-28T15:10:54Z">
              <w:r>
                <w:rPr>
                  <w:rFonts w:ascii="SimHei" w:hAnsi="SimHei" w:eastAsia="SimHei" w:cs="SimHei"/>
                  <w:spacing w:val="5"/>
                  <w:sz w:val="20"/>
                  <w:szCs w:val="20"/>
                </w:rPr>
                <w:t>利率</w:t>
              </w:r>
            </w:ins>
            <w:ins w:id="433" w:author="林社锡" w:date="2024-06-28T15:10:54Z">
              <w:r>
                <w:rPr/>
                <w:fldChar w:fldCharType="begin"/>
              </w:r>
            </w:ins>
            <w:ins w:id="434" w:author="林社锡" w:date="2024-06-28T15:10:54Z">
              <w:r>
                <w:rPr/>
                <w:instrText xml:space="preserve"> HYPERLINK \l "_bookmark2" </w:instrText>
              </w:r>
            </w:ins>
            <w:ins w:id="435" w:author="林社锡" w:date="2024-06-28T15:10:54Z">
              <w:r>
                <w:rPr/>
                <w:fldChar w:fldCharType="separate"/>
              </w:r>
            </w:ins>
            <w:ins w:id="436" w:author="林社锡" w:date="2024-06-28T15:10:54Z">
              <w:r>
                <w:rPr>
                  <w:rFonts w:ascii="Times New Roman" w:hAnsi="Times New Roman" w:eastAsia="Times New Roman" w:cs="Times New Roman"/>
                  <w:spacing w:val="5"/>
                  <w:position w:val="6"/>
                  <w:sz w:val="12"/>
                  <w:szCs w:val="12"/>
                </w:rPr>
                <w:t>2</w:t>
              </w:r>
            </w:ins>
            <w:ins w:id="437" w:author="林社锡" w:date="2024-06-28T15:10:54Z">
              <w:r>
                <w:rPr>
                  <w:rFonts w:ascii="Times New Roman" w:hAnsi="Times New Roman" w:eastAsia="Times New Roman" w:cs="Times New Roman"/>
                  <w:spacing w:val="5"/>
                  <w:position w:val="6"/>
                  <w:sz w:val="12"/>
                  <w:szCs w:val="12"/>
                </w:rPr>
                <w:fldChar w:fldCharType="end"/>
              </w:r>
            </w:ins>
          </w:p>
        </w:tc>
        <w:tc>
          <w:tcPr>
            <w:tcW w:w="2084" w:type="dxa"/>
            <w:vAlign w:val="top"/>
          </w:tcPr>
          <w:p>
            <w:pPr>
              <w:tabs>
                <w:tab w:val="left" w:pos="1588"/>
              </w:tabs>
              <w:spacing w:before="40" w:line="333" w:lineRule="auto"/>
              <w:ind w:left="321"/>
              <w:rPr>
                <w:ins w:id="438" w:author="林社锡" w:date="2024-06-28T15:10:54Z"/>
                <w:rFonts w:ascii="Times New Roman" w:hAnsi="Times New Roman" w:eastAsia="Times New Roman" w:cs="Times New Roman"/>
                <w:sz w:val="20"/>
                <w:szCs w:val="20"/>
              </w:rPr>
            </w:pPr>
            <w:ins w:id="439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  <w:u w:val="single" w:color="auto"/>
                </w:rPr>
                <w:tab/>
              </w:r>
            </w:ins>
            <w:ins w:id="440" w:author="林社锡" w:date="2024-06-28T15:10:54Z">
              <w:r>
                <w:rPr>
                  <w:rFonts w:ascii="Times New Roman" w:hAnsi="Times New Roman" w:eastAsia="Times New Roman" w:cs="Times New Roman"/>
                  <w:spacing w:val="1"/>
                  <w:sz w:val="20"/>
                  <w:szCs w:val="20"/>
                </w:rPr>
                <w:t>%</w:t>
              </w:r>
            </w:ins>
          </w:p>
        </w:tc>
        <w:tc>
          <w:tcPr>
            <w:tcW w:w="1949" w:type="dxa"/>
            <w:vAlign w:val="top"/>
          </w:tcPr>
          <w:p>
            <w:pPr>
              <w:tabs>
                <w:tab w:val="left" w:pos="1521"/>
              </w:tabs>
              <w:spacing w:before="40" w:line="333" w:lineRule="auto"/>
              <w:ind w:left="253"/>
              <w:rPr>
                <w:ins w:id="441" w:author="林社锡" w:date="2024-06-28T15:10:54Z"/>
                <w:rFonts w:ascii="Times New Roman" w:hAnsi="Times New Roman" w:eastAsia="Times New Roman" w:cs="Times New Roman"/>
                <w:sz w:val="20"/>
                <w:szCs w:val="20"/>
              </w:rPr>
            </w:pPr>
            <w:ins w:id="442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  <w:u w:val="single" w:color="auto"/>
                </w:rPr>
                <w:tab/>
              </w:r>
            </w:ins>
            <w:ins w:id="443" w:author="林社锡" w:date="2024-06-28T15:10:54Z">
              <w:r>
                <w:rPr>
                  <w:rFonts w:ascii="Times New Roman" w:hAnsi="Times New Roman" w:eastAsia="Times New Roman" w:cs="Times New Roman"/>
                  <w:spacing w:val="1"/>
                  <w:sz w:val="20"/>
                  <w:szCs w:val="20"/>
                </w:rPr>
                <w:t>%</w:t>
              </w:r>
            </w:ins>
          </w:p>
        </w:tc>
        <w:tc>
          <w:tcPr>
            <w:tcW w:w="2298" w:type="dxa"/>
            <w:vAlign w:val="top"/>
          </w:tcPr>
          <w:p>
            <w:pPr>
              <w:tabs>
                <w:tab w:val="left" w:pos="1748"/>
              </w:tabs>
              <w:spacing w:before="40" w:line="333" w:lineRule="auto"/>
              <w:ind w:left="376"/>
              <w:rPr>
                <w:ins w:id="444" w:author="林社锡" w:date="2024-06-28T15:10:54Z"/>
                <w:rFonts w:ascii="Times New Roman" w:hAnsi="Times New Roman" w:eastAsia="Times New Roman" w:cs="Times New Roman"/>
                <w:sz w:val="20"/>
                <w:szCs w:val="20"/>
              </w:rPr>
            </w:pPr>
            <w:ins w:id="445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  <w:u w:val="single" w:color="auto"/>
                </w:rPr>
                <w:tab/>
              </w:r>
            </w:ins>
            <w:ins w:id="446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</w:rPr>
                <w:t>%</w:t>
              </w:r>
            </w:ins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ins w:id="447" w:author="林社锡" w:date="2024-06-28T15:10:54Z"/>
        </w:trPr>
        <w:tc>
          <w:tcPr>
            <w:tcW w:w="2382" w:type="dxa"/>
            <w:vAlign w:val="top"/>
          </w:tcPr>
          <w:p>
            <w:pPr>
              <w:spacing w:before="74" w:line="231" w:lineRule="auto"/>
              <w:ind w:left="119"/>
              <w:rPr>
                <w:ins w:id="448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449" w:author="林社锡" w:date="2024-06-28T15:10:54Z">
              <w:r>
                <w:rPr>
                  <w:rFonts w:ascii="SimHei" w:hAnsi="SimHei" w:eastAsia="SimHei" w:cs="SimHei"/>
                  <w:spacing w:val="11"/>
                  <w:sz w:val="20"/>
                  <w:szCs w:val="20"/>
                </w:rPr>
                <w:t>人</w:t>
              </w:r>
            </w:ins>
            <w:ins w:id="450" w:author="林社锡" w:date="2024-06-28T15:10:54Z">
              <w:r>
                <w:rPr>
                  <w:rFonts w:ascii="SimHei" w:hAnsi="SimHei" w:eastAsia="SimHei" w:cs="SimHei"/>
                  <w:spacing w:val="7"/>
                  <w:sz w:val="20"/>
                  <w:szCs w:val="20"/>
                </w:rPr>
                <w:t>均营业收入</w:t>
              </w:r>
            </w:ins>
          </w:p>
        </w:tc>
        <w:tc>
          <w:tcPr>
            <w:tcW w:w="2084" w:type="dxa"/>
            <w:vAlign w:val="top"/>
          </w:tcPr>
          <w:p>
            <w:pPr>
              <w:tabs>
                <w:tab w:val="left" w:pos="1411"/>
              </w:tabs>
              <w:spacing w:before="63" w:line="208" w:lineRule="auto"/>
              <w:ind w:left="249"/>
              <w:rPr>
                <w:ins w:id="451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452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ins>
            <w:ins w:id="453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t>万</w:t>
              </w:r>
            </w:ins>
            <w:ins w:id="454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t>元</w:t>
              </w:r>
            </w:ins>
          </w:p>
        </w:tc>
        <w:tc>
          <w:tcPr>
            <w:tcW w:w="1949" w:type="dxa"/>
            <w:vAlign w:val="top"/>
          </w:tcPr>
          <w:p>
            <w:pPr>
              <w:tabs>
                <w:tab w:val="left" w:pos="1343"/>
              </w:tabs>
              <w:spacing w:before="63" w:line="208" w:lineRule="auto"/>
              <w:ind w:left="184"/>
              <w:rPr>
                <w:ins w:id="455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456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ins>
            <w:ins w:id="457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t>万</w:t>
              </w:r>
            </w:ins>
            <w:ins w:id="458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t>元</w:t>
              </w:r>
            </w:ins>
          </w:p>
        </w:tc>
        <w:tc>
          <w:tcPr>
            <w:tcW w:w="2298" w:type="dxa"/>
            <w:vAlign w:val="top"/>
          </w:tcPr>
          <w:p>
            <w:pPr>
              <w:tabs>
                <w:tab w:val="left" w:pos="1518"/>
              </w:tabs>
              <w:spacing w:before="63" w:line="208" w:lineRule="auto"/>
              <w:ind w:left="356"/>
              <w:rPr>
                <w:ins w:id="459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460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ins>
            <w:ins w:id="461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t>万</w:t>
              </w:r>
            </w:ins>
            <w:ins w:id="462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t>元</w:t>
              </w:r>
            </w:ins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ins w:id="463" w:author="林社锡" w:date="2024-06-28T15:10:54Z"/>
        </w:trPr>
        <w:tc>
          <w:tcPr>
            <w:tcW w:w="2382" w:type="dxa"/>
            <w:vAlign w:val="top"/>
          </w:tcPr>
          <w:p>
            <w:pPr>
              <w:spacing w:before="74" w:line="230" w:lineRule="auto"/>
              <w:ind w:left="129"/>
              <w:rPr>
                <w:ins w:id="464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465" w:author="林社锡" w:date="2024-06-28T15:10:54Z">
              <w:r>
                <w:rPr>
                  <w:rFonts w:ascii="SimHei" w:hAnsi="SimHei" w:eastAsia="SimHei" w:cs="SimHei"/>
                  <w:spacing w:val="3"/>
                  <w:sz w:val="20"/>
                  <w:szCs w:val="20"/>
                </w:rPr>
                <w:t>出</w:t>
              </w:r>
            </w:ins>
            <w:ins w:id="466" w:author="林社锡" w:date="2024-06-28T15:10:54Z">
              <w:r>
                <w:rPr>
                  <w:rFonts w:ascii="SimHei" w:hAnsi="SimHei" w:eastAsia="SimHei" w:cs="SimHei"/>
                  <w:spacing w:val="2"/>
                  <w:sz w:val="20"/>
                  <w:szCs w:val="20"/>
                </w:rPr>
                <w:t>口额</w:t>
              </w:r>
            </w:ins>
          </w:p>
        </w:tc>
        <w:tc>
          <w:tcPr>
            <w:tcW w:w="2084" w:type="dxa"/>
            <w:vAlign w:val="top"/>
          </w:tcPr>
          <w:p>
            <w:pPr>
              <w:tabs>
                <w:tab w:val="left" w:pos="1411"/>
              </w:tabs>
              <w:spacing w:before="60" w:line="208" w:lineRule="auto"/>
              <w:ind w:left="249"/>
              <w:rPr>
                <w:ins w:id="467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468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ins>
            <w:ins w:id="469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t>万</w:t>
              </w:r>
            </w:ins>
            <w:ins w:id="470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t>元</w:t>
              </w:r>
            </w:ins>
          </w:p>
        </w:tc>
        <w:tc>
          <w:tcPr>
            <w:tcW w:w="1949" w:type="dxa"/>
            <w:vAlign w:val="top"/>
          </w:tcPr>
          <w:p>
            <w:pPr>
              <w:tabs>
                <w:tab w:val="left" w:pos="1343"/>
              </w:tabs>
              <w:spacing w:before="60" w:line="208" w:lineRule="auto"/>
              <w:ind w:left="184"/>
              <w:rPr>
                <w:ins w:id="471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472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ins>
            <w:ins w:id="473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t>万</w:t>
              </w:r>
            </w:ins>
            <w:ins w:id="474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t>元</w:t>
              </w:r>
            </w:ins>
          </w:p>
        </w:tc>
        <w:tc>
          <w:tcPr>
            <w:tcW w:w="2298" w:type="dxa"/>
            <w:vAlign w:val="top"/>
          </w:tcPr>
          <w:p>
            <w:pPr>
              <w:tabs>
                <w:tab w:val="left" w:pos="1518"/>
              </w:tabs>
              <w:spacing w:before="60" w:line="208" w:lineRule="auto"/>
              <w:ind w:left="356"/>
              <w:rPr>
                <w:ins w:id="475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476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ins>
            <w:ins w:id="477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t>万</w:t>
              </w:r>
            </w:ins>
            <w:ins w:id="478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t>元</w:t>
              </w:r>
            </w:ins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ins w:id="479" w:author="林社锡" w:date="2024-06-28T15:10:54Z"/>
        </w:trPr>
        <w:tc>
          <w:tcPr>
            <w:tcW w:w="2382" w:type="dxa"/>
            <w:vAlign w:val="top"/>
          </w:tcPr>
          <w:p>
            <w:pPr>
              <w:spacing w:before="74" w:line="229" w:lineRule="auto"/>
              <w:ind w:left="113"/>
              <w:rPr>
                <w:ins w:id="480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481" w:author="林社锡" w:date="2024-06-28T15:10:54Z">
              <w:r>
                <w:rPr>
                  <w:rFonts w:ascii="SimHei" w:hAnsi="SimHei" w:eastAsia="SimHei" w:cs="SimHei"/>
                  <w:spacing w:val="12"/>
                  <w:sz w:val="20"/>
                  <w:szCs w:val="20"/>
                </w:rPr>
                <w:t>研</w:t>
              </w:r>
            </w:ins>
            <w:ins w:id="482" w:author="林社锡" w:date="2024-06-28T15:10:54Z">
              <w:r>
                <w:rPr>
                  <w:rFonts w:ascii="SimHei" w:hAnsi="SimHei" w:eastAsia="SimHei" w:cs="SimHei"/>
                  <w:spacing w:val="8"/>
                  <w:sz w:val="20"/>
                  <w:szCs w:val="20"/>
                </w:rPr>
                <w:t>发费用总额</w:t>
              </w:r>
            </w:ins>
          </w:p>
        </w:tc>
        <w:tc>
          <w:tcPr>
            <w:tcW w:w="2084" w:type="dxa"/>
            <w:vAlign w:val="top"/>
          </w:tcPr>
          <w:p>
            <w:pPr>
              <w:tabs>
                <w:tab w:val="left" w:pos="1411"/>
              </w:tabs>
              <w:spacing w:before="61" w:line="208" w:lineRule="auto"/>
              <w:ind w:left="249"/>
              <w:rPr>
                <w:ins w:id="483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484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ins>
            <w:ins w:id="485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t>万</w:t>
              </w:r>
            </w:ins>
            <w:ins w:id="486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t>元</w:t>
              </w:r>
            </w:ins>
          </w:p>
        </w:tc>
        <w:tc>
          <w:tcPr>
            <w:tcW w:w="1949" w:type="dxa"/>
            <w:vAlign w:val="top"/>
          </w:tcPr>
          <w:p>
            <w:pPr>
              <w:tabs>
                <w:tab w:val="left" w:pos="1343"/>
              </w:tabs>
              <w:spacing w:before="61" w:line="208" w:lineRule="auto"/>
              <w:ind w:left="184"/>
              <w:rPr>
                <w:ins w:id="487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488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ins>
            <w:ins w:id="489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t>万</w:t>
              </w:r>
            </w:ins>
            <w:ins w:id="490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t>元</w:t>
              </w:r>
            </w:ins>
          </w:p>
        </w:tc>
        <w:tc>
          <w:tcPr>
            <w:tcW w:w="2298" w:type="dxa"/>
            <w:vAlign w:val="top"/>
          </w:tcPr>
          <w:p>
            <w:pPr>
              <w:tabs>
                <w:tab w:val="left" w:pos="1518"/>
              </w:tabs>
              <w:spacing w:before="61" w:line="208" w:lineRule="auto"/>
              <w:ind w:left="356"/>
              <w:rPr>
                <w:ins w:id="491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492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ins>
            <w:ins w:id="493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t>万</w:t>
              </w:r>
            </w:ins>
            <w:ins w:id="494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t>元</w:t>
              </w:r>
            </w:ins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ins w:id="495" w:author="林社锡" w:date="2024-06-28T15:10:54Z"/>
        </w:trPr>
        <w:tc>
          <w:tcPr>
            <w:tcW w:w="2382" w:type="dxa"/>
            <w:vAlign w:val="top"/>
          </w:tcPr>
          <w:p>
            <w:pPr>
              <w:spacing w:before="53" w:line="262" w:lineRule="auto"/>
              <w:ind w:left="120" w:right="106" w:hanging="7"/>
              <w:rPr>
                <w:ins w:id="496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497" w:author="林社锡" w:date="2024-06-28T15:10:54Z">
              <w:r>
                <w:rPr>
                  <w:rFonts w:ascii="SimHei" w:hAnsi="SimHei" w:eastAsia="SimHei" w:cs="SimHei"/>
                  <w:spacing w:val="21"/>
                  <w:sz w:val="20"/>
                  <w:szCs w:val="20"/>
                </w:rPr>
                <w:t>研</w:t>
              </w:r>
            </w:ins>
            <w:ins w:id="498" w:author="林社锡" w:date="2024-06-28T15:10:54Z">
              <w:r>
                <w:rPr>
                  <w:rFonts w:ascii="SimHei" w:hAnsi="SimHei" w:eastAsia="SimHei" w:cs="SimHei"/>
                  <w:spacing w:val="15"/>
                  <w:sz w:val="20"/>
                  <w:szCs w:val="20"/>
                </w:rPr>
                <w:t>发费用占营业收入比</w:t>
              </w:r>
            </w:ins>
            <w:ins w:id="499" w:author="林社锡" w:date="2024-06-28T15:10:54Z">
              <w:r>
                <w:rPr>
                  <w:rFonts w:ascii="SimHei" w:hAnsi="SimHei" w:eastAsia="SimHei" w:cs="SimHei"/>
                  <w:sz w:val="20"/>
                  <w:szCs w:val="20"/>
                </w:rPr>
                <w:t xml:space="preserve"> 重</w:t>
              </w:r>
            </w:ins>
          </w:p>
        </w:tc>
        <w:tc>
          <w:tcPr>
            <w:tcW w:w="2084" w:type="dxa"/>
            <w:vAlign w:val="top"/>
          </w:tcPr>
          <w:p>
            <w:pPr>
              <w:tabs>
                <w:tab w:val="left" w:pos="1588"/>
              </w:tabs>
              <w:spacing w:before="171" w:line="333" w:lineRule="auto"/>
              <w:ind w:left="321"/>
              <w:rPr>
                <w:ins w:id="500" w:author="林社锡" w:date="2024-06-28T15:10:54Z"/>
                <w:rFonts w:ascii="Times New Roman" w:hAnsi="Times New Roman" w:eastAsia="Times New Roman" w:cs="Times New Roman"/>
                <w:sz w:val="20"/>
                <w:szCs w:val="20"/>
              </w:rPr>
            </w:pPr>
            <w:ins w:id="501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  <w:u w:val="single" w:color="auto"/>
                </w:rPr>
                <w:tab/>
              </w:r>
            </w:ins>
            <w:ins w:id="502" w:author="林社锡" w:date="2024-06-28T15:10:54Z">
              <w:r>
                <w:rPr>
                  <w:rFonts w:ascii="Times New Roman" w:hAnsi="Times New Roman" w:eastAsia="Times New Roman" w:cs="Times New Roman"/>
                  <w:spacing w:val="1"/>
                  <w:sz w:val="20"/>
                  <w:szCs w:val="20"/>
                </w:rPr>
                <w:t>%</w:t>
              </w:r>
            </w:ins>
          </w:p>
        </w:tc>
        <w:tc>
          <w:tcPr>
            <w:tcW w:w="1949" w:type="dxa"/>
            <w:vAlign w:val="top"/>
          </w:tcPr>
          <w:p>
            <w:pPr>
              <w:tabs>
                <w:tab w:val="left" w:pos="1521"/>
              </w:tabs>
              <w:spacing w:before="171" w:line="333" w:lineRule="auto"/>
              <w:ind w:left="253"/>
              <w:rPr>
                <w:ins w:id="503" w:author="林社锡" w:date="2024-06-28T15:10:54Z"/>
                <w:rFonts w:ascii="Times New Roman" w:hAnsi="Times New Roman" w:eastAsia="Times New Roman" w:cs="Times New Roman"/>
                <w:sz w:val="20"/>
                <w:szCs w:val="20"/>
              </w:rPr>
            </w:pPr>
            <w:ins w:id="504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  <w:u w:val="single" w:color="auto"/>
                </w:rPr>
                <w:tab/>
              </w:r>
            </w:ins>
            <w:ins w:id="505" w:author="林社锡" w:date="2024-06-28T15:10:54Z">
              <w:r>
                <w:rPr>
                  <w:rFonts w:ascii="Times New Roman" w:hAnsi="Times New Roman" w:eastAsia="Times New Roman" w:cs="Times New Roman"/>
                  <w:spacing w:val="1"/>
                  <w:sz w:val="20"/>
                  <w:szCs w:val="20"/>
                </w:rPr>
                <w:t>%</w:t>
              </w:r>
            </w:ins>
          </w:p>
        </w:tc>
        <w:tc>
          <w:tcPr>
            <w:tcW w:w="2298" w:type="dxa"/>
            <w:vAlign w:val="top"/>
          </w:tcPr>
          <w:p>
            <w:pPr>
              <w:tabs>
                <w:tab w:val="left" w:pos="1748"/>
              </w:tabs>
              <w:spacing w:before="171" w:line="333" w:lineRule="auto"/>
              <w:ind w:left="376"/>
              <w:rPr>
                <w:ins w:id="506" w:author="林社锡" w:date="2024-06-28T15:10:54Z"/>
                <w:rFonts w:ascii="Times New Roman" w:hAnsi="Times New Roman" w:eastAsia="Times New Roman" w:cs="Times New Roman"/>
                <w:sz w:val="20"/>
                <w:szCs w:val="20"/>
              </w:rPr>
            </w:pPr>
            <w:ins w:id="507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  <w:u w:val="single" w:color="auto"/>
                </w:rPr>
                <w:tab/>
              </w:r>
            </w:ins>
            <w:ins w:id="508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</w:rPr>
                <w:t>%</w:t>
              </w:r>
            </w:ins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ins w:id="509" w:author="林社锡" w:date="2024-06-28T15:10:54Z"/>
        </w:trPr>
        <w:tc>
          <w:tcPr>
            <w:tcW w:w="6415" w:type="dxa"/>
            <w:gridSpan w:val="3"/>
            <w:vAlign w:val="top"/>
          </w:tcPr>
          <w:p>
            <w:pPr>
              <w:spacing w:before="75" w:line="229" w:lineRule="auto"/>
              <w:ind w:left="116"/>
              <w:rPr>
                <w:ins w:id="510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511" w:author="林社锡" w:date="2024-06-28T15:10:54Z">
              <w:r>
                <w:rPr>
                  <w:rFonts w:ascii="SimHei" w:hAnsi="SimHei" w:eastAsia="SimHei" w:cs="SimHei"/>
                  <w:spacing w:val="11"/>
                  <w:sz w:val="20"/>
                  <w:szCs w:val="20"/>
                </w:rPr>
                <w:t>有</w:t>
              </w:r>
            </w:ins>
            <w:ins w:id="512" w:author="林社锡" w:date="2024-06-28T15:10:54Z">
              <w:r>
                <w:rPr>
                  <w:rFonts w:ascii="SimHei" w:hAnsi="SimHei" w:eastAsia="SimHei" w:cs="SimHei"/>
                  <w:spacing w:val="9"/>
                  <w:sz w:val="20"/>
                  <w:szCs w:val="20"/>
                </w:rPr>
                <w:t>效发明专利并实际应用数量</w:t>
              </w:r>
            </w:ins>
          </w:p>
        </w:tc>
        <w:tc>
          <w:tcPr>
            <w:tcW w:w="2298" w:type="dxa"/>
            <w:vAlign w:val="top"/>
          </w:tcPr>
          <w:p>
            <w:pPr>
              <w:tabs>
                <w:tab w:val="left" w:pos="1725"/>
              </w:tabs>
              <w:spacing w:before="62" w:line="208" w:lineRule="auto"/>
              <w:ind w:left="356"/>
              <w:rPr>
                <w:ins w:id="513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514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ins>
            <w:ins w:id="515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t>个</w:t>
              </w:r>
            </w:ins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ins w:id="516" w:author="林社锡" w:date="2024-06-28T15:10:54Z"/>
        </w:trPr>
        <w:tc>
          <w:tcPr>
            <w:tcW w:w="2382" w:type="dxa"/>
            <w:vAlign w:val="top"/>
          </w:tcPr>
          <w:p>
            <w:pPr>
              <w:spacing w:before="76" w:line="231" w:lineRule="auto"/>
              <w:ind w:left="120"/>
              <w:rPr>
                <w:ins w:id="517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518" w:author="林社锡" w:date="2024-06-28T15:10:54Z">
              <w:r>
                <w:rPr>
                  <w:rFonts w:ascii="SimHei" w:hAnsi="SimHei" w:eastAsia="SimHei" w:cs="SimHei"/>
                  <w:spacing w:val="8"/>
                  <w:sz w:val="20"/>
                  <w:szCs w:val="20"/>
                </w:rPr>
                <w:t>营业收入增长率</w:t>
              </w:r>
            </w:ins>
          </w:p>
        </w:tc>
        <w:tc>
          <w:tcPr>
            <w:tcW w:w="2084" w:type="dxa"/>
            <w:vAlign w:val="top"/>
          </w:tcPr>
          <w:p>
            <w:pPr>
              <w:tabs>
                <w:tab w:val="left" w:pos="1588"/>
              </w:tabs>
              <w:spacing w:before="37" w:line="333" w:lineRule="auto"/>
              <w:ind w:left="321"/>
              <w:rPr>
                <w:ins w:id="519" w:author="林社锡" w:date="2024-06-28T15:10:54Z"/>
                <w:rFonts w:ascii="Times New Roman" w:hAnsi="Times New Roman" w:eastAsia="Times New Roman" w:cs="Times New Roman"/>
                <w:sz w:val="20"/>
                <w:szCs w:val="20"/>
              </w:rPr>
            </w:pPr>
            <w:ins w:id="520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  <w:u w:val="single" w:color="auto"/>
                </w:rPr>
                <w:tab/>
              </w:r>
            </w:ins>
            <w:ins w:id="521" w:author="林社锡" w:date="2024-06-28T15:10:54Z">
              <w:r>
                <w:rPr>
                  <w:rFonts w:ascii="Times New Roman" w:hAnsi="Times New Roman" w:eastAsia="Times New Roman" w:cs="Times New Roman"/>
                  <w:spacing w:val="1"/>
                  <w:sz w:val="20"/>
                  <w:szCs w:val="20"/>
                </w:rPr>
                <w:t>%</w:t>
              </w:r>
            </w:ins>
          </w:p>
        </w:tc>
        <w:tc>
          <w:tcPr>
            <w:tcW w:w="1949" w:type="dxa"/>
            <w:vAlign w:val="top"/>
          </w:tcPr>
          <w:p>
            <w:pPr>
              <w:tabs>
                <w:tab w:val="left" w:pos="1521"/>
              </w:tabs>
              <w:spacing w:before="37" w:line="333" w:lineRule="auto"/>
              <w:ind w:left="253"/>
              <w:rPr>
                <w:ins w:id="522" w:author="林社锡" w:date="2024-06-28T15:10:54Z"/>
                <w:rFonts w:ascii="Times New Roman" w:hAnsi="Times New Roman" w:eastAsia="Times New Roman" w:cs="Times New Roman"/>
                <w:sz w:val="20"/>
                <w:szCs w:val="20"/>
              </w:rPr>
            </w:pPr>
            <w:ins w:id="523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  <w:u w:val="single" w:color="auto"/>
                </w:rPr>
                <w:tab/>
              </w:r>
            </w:ins>
            <w:ins w:id="524" w:author="林社锡" w:date="2024-06-28T15:10:54Z">
              <w:r>
                <w:rPr>
                  <w:rFonts w:ascii="Times New Roman" w:hAnsi="Times New Roman" w:eastAsia="Times New Roman" w:cs="Times New Roman"/>
                  <w:spacing w:val="1"/>
                  <w:sz w:val="20"/>
                  <w:szCs w:val="20"/>
                </w:rPr>
                <w:t>%</w:t>
              </w:r>
            </w:ins>
          </w:p>
        </w:tc>
        <w:tc>
          <w:tcPr>
            <w:tcW w:w="2298" w:type="dxa"/>
            <w:vAlign w:val="top"/>
          </w:tcPr>
          <w:p>
            <w:pPr>
              <w:tabs>
                <w:tab w:val="left" w:pos="1748"/>
              </w:tabs>
              <w:spacing w:before="37" w:line="333" w:lineRule="auto"/>
              <w:ind w:left="376"/>
              <w:rPr>
                <w:ins w:id="525" w:author="林社锡" w:date="2024-06-28T15:10:54Z"/>
                <w:rFonts w:ascii="Times New Roman" w:hAnsi="Times New Roman" w:eastAsia="Times New Roman" w:cs="Times New Roman"/>
                <w:sz w:val="20"/>
                <w:szCs w:val="20"/>
              </w:rPr>
            </w:pPr>
            <w:ins w:id="526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  <w:u w:val="single" w:color="auto"/>
                </w:rPr>
                <w:tab/>
              </w:r>
            </w:ins>
            <w:ins w:id="527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</w:rPr>
                <w:t>%</w:t>
              </w:r>
            </w:ins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ins w:id="528" w:author="林社锡" w:date="2024-06-28T15:10:54Z"/>
        </w:trPr>
        <w:tc>
          <w:tcPr>
            <w:tcW w:w="2382" w:type="dxa"/>
            <w:vAlign w:val="top"/>
          </w:tcPr>
          <w:p>
            <w:pPr>
              <w:spacing w:before="76" w:line="229" w:lineRule="auto"/>
              <w:ind w:left="115"/>
              <w:rPr>
                <w:ins w:id="529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530" w:author="林社锡" w:date="2024-06-28T15:10:54Z">
              <w:r>
                <w:rPr>
                  <w:rFonts w:ascii="SimHei" w:hAnsi="SimHei" w:eastAsia="SimHei" w:cs="SimHei"/>
                  <w:spacing w:val="9"/>
                  <w:sz w:val="20"/>
                  <w:szCs w:val="20"/>
                </w:rPr>
                <w:t>净</w:t>
              </w:r>
            </w:ins>
            <w:ins w:id="531" w:author="林社锡" w:date="2024-06-28T15:10:54Z">
              <w:r>
                <w:rPr>
                  <w:rFonts w:ascii="SimHei" w:hAnsi="SimHei" w:eastAsia="SimHei" w:cs="SimHei"/>
                  <w:spacing w:val="8"/>
                  <w:sz w:val="20"/>
                  <w:szCs w:val="20"/>
                </w:rPr>
                <w:t>利润总额</w:t>
              </w:r>
            </w:ins>
          </w:p>
        </w:tc>
        <w:tc>
          <w:tcPr>
            <w:tcW w:w="2084" w:type="dxa"/>
            <w:vAlign w:val="top"/>
          </w:tcPr>
          <w:p>
            <w:pPr>
              <w:tabs>
                <w:tab w:val="left" w:pos="1411"/>
              </w:tabs>
              <w:spacing w:before="62" w:line="208" w:lineRule="auto"/>
              <w:ind w:left="249"/>
              <w:rPr>
                <w:ins w:id="532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533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ins>
            <w:ins w:id="534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t>万</w:t>
              </w:r>
            </w:ins>
            <w:ins w:id="535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t>元</w:t>
              </w:r>
            </w:ins>
          </w:p>
        </w:tc>
        <w:tc>
          <w:tcPr>
            <w:tcW w:w="1949" w:type="dxa"/>
            <w:vAlign w:val="top"/>
          </w:tcPr>
          <w:p>
            <w:pPr>
              <w:tabs>
                <w:tab w:val="left" w:pos="1343"/>
              </w:tabs>
              <w:spacing w:before="62" w:line="208" w:lineRule="auto"/>
              <w:ind w:left="184"/>
              <w:rPr>
                <w:ins w:id="536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537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ins>
            <w:ins w:id="538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t>万</w:t>
              </w:r>
            </w:ins>
            <w:ins w:id="539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t>元</w:t>
              </w:r>
            </w:ins>
          </w:p>
        </w:tc>
        <w:tc>
          <w:tcPr>
            <w:tcW w:w="2298" w:type="dxa"/>
            <w:vAlign w:val="top"/>
          </w:tcPr>
          <w:p>
            <w:pPr>
              <w:tabs>
                <w:tab w:val="left" w:pos="1518"/>
              </w:tabs>
              <w:spacing w:before="62" w:line="208" w:lineRule="auto"/>
              <w:ind w:left="356"/>
              <w:rPr>
                <w:ins w:id="540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541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ins>
            <w:ins w:id="542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t>万</w:t>
              </w:r>
            </w:ins>
            <w:ins w:id="543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t>元</w:t>
              </w:r>
            </w:ins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  <w:ins w:id="544" w:author="林社锡" w:date="2024-06-28T15:10:54Z"/>
        </w:trPr>
        <w:tc>
          <w:tcPr>
            <w:tcW w:w="2382" w:type="dxa"/>
            <w:vAlign w:val="top"/>
          </w:tcPr>
          <w:p>
            <w:pPr>
              <w:spacing w:before="97" w:line="229" w:lineRule="auto"/>
              <w:ind w:left="115"/>
              <w:rPr>
                <w:ins w:id="545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546" w:author="林社锡" w:date="2024-06-28T15:10:54Z">
              <w:r>
                <w:rPr>
                  <w:rFonts w:ascii="SimHei" w:hAnsi="SimHei" w:eastAsia="SimHei" w:cs="SimHei"/>
                  <w:spacing w:val="10"/>
                  <w:sz w:val="20"/>
                  <w:szCs w:val="20"/>
                </w:rPr>
                <w:t>净</w:t>
              </w:r>
            </w:ins>
            <w:ins w:id="547" w:author="林社锡" w:date="2024-06-28T15:10:54Z">
              <w:r>
                <w:rPr>
                  <w:rFonts w:ascii="SimHei" w:hAnsi="SimHei" w:eastAsia="SimHei" w:cs="SimHei"/>
                  <w:spacing w:val="8"/>
                  <w:sz w:val="20"/>
                  <w:szCs w:val="20"/>
                </w:rPr>
                <w:t>利润增长率</w:t>
              </w:r>
            </w:ins>
          </w:p>
        </w:tc>
        <w:tc>
          <w:tcPr>
            <w:tcW w:w="2084" w:type="dxa"/>
            <w:vAlign w:val="top"/>
          </w:tcPr>
          <w:p>
            <w:pPr>
              <w:tabs>
                <w:tab w:val="left" w:pos="1588"/>
              </w:tabs>
              <w:spacing w:before="59" w:line="333" w:lineRule="auto"/>
              <w:ind w:left="321"/>
              <w:rPr>
                <w:ins w:id="548" w:author="林社锡" w:date="2024-06-28T15:10:54Z"/>
                <w:rFonts w:ascii="Times New Roman" w:hAnsi="Times New Roman" w:eastAsia="Times New Roman" w:cs="Times New Roman"/>
                <w:sz w:val="20"/>
                <w:szCs w:val="20"/>
              </w:rPr>
            </w:pPr>
            <w:ins w:id="549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  <w:u w:val="single" w:color="auto"/>
                </w:rPr>
                <w:tab/>
              </w:r>
            </w:ins>
            <w:ins w:id="550" w:author="林社锡" w:date="2024-06-28T15:10:54Z">
              <w:r>
                <w:rPr>
                  <w:rFonts w:ascii="Times New Roman" w:hAnsi="Times New Roman" w:eastAsia="Times New Roman" w:cs="Times New Roman"/>
                  <w:spacing w:val="1"/>
                  <w:sz w:val="20"/>
                  <w:szCs w:val="20"/>
                </w:rPr>
                <w:t>%</w:t>
              </w:r>
            </w:ins>
          </w:p>
        </w:tc>
        <w:tc>
          <w:tcPr>
            <w:tcW w:w="1949" w:type="dxa"/>
            <w:vAlign w:val="top"/>
          </w:tcPr>
          <w:p>
            <w:pPr>
              <w:tabs>
                <w:tab w:val="left" w:pos="1521"/>
              </w:tabs>
              <w:spacing w:before="59" w:line="333" w:lineRule="auto"/>
              <w:ind w:left="253"/>
              <w:rPr>
                <w:ins w:id="551" w:author="林社锡" w:date="2024-06-28T15:10:54Z"/>
                <w:rFonts w:ascii="Times New Roman" w:hAnsi="Times New Roman" w:eastAsia="Times New Roman" w:cs="Times New Roman"/>
                <w:sz w:val="20"/>
                <w:szCs w:val="20"/>
              </w:rPr>
            </w:pPr>
            <w:ins w:id="552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  <w:u w:val="single" w:color="auto"/>
                </w:rPr>
                <w:tab/>
              </w:r>
            </w:ins>
            <w:ins w:id="553" w:author="林社锡" w:date="2024-06-28T15:10:54Z">
              <w:r>
                <w:rPr>
                  <w:rFonts w:ascii="Times New Roman" w:hAnsi="Times New Roman" w:eastAsia="Times New Roman" w:cs="Times New Roman"/>
                  <w:spacing w:val="1"/>
                  <w:sz w:val="20"/>
                  <w:szCs w:val="20"/>
                </w:rPr>
                <w:t>%</w:t>
              </w:r>
            </w:ins>
          </w:p>
        </w:tc>
        <w:tc>
          <w:tcPr>
            <w:tcW w:w="2298" w:type="dxa"/>
            <w:vAlign w:val="top"/>
          </w:tcPr>
          <w:p>
            <w:pPr>
              <w:tabs>
                <w:tab w:val="left" w:pos="1748"/>
              </w:tabs>
              <w:spacing w:before="59" w:line="333" w:lineRule="auto"/>
              <w:ind w:left="376"/>
              <w:rPr>
                <w:ins w:id="554" w:author="林社锡" w:date="2024-06-28T15:10:54Z"/>
                <w:rFonts w:ascii="Times New Roman" w:hAnsi="Times New Roman" w:eastAsia="Times New Roman" w:cs="Times New Roman"/>
                <w:sz w:val="20"/>
                <w:szCs w:val="20"/>
              </w:rPr>
            </w:pPr>
            <w:ins w:id="555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  <w:u w:val="single" w:color="auto"/>
                </w:rPr>
                <w:tab/>
              </w:r>
            </w:ins>
            <w:ins w:id="556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</w:rPr>
                <w:t>%</w:t>
              </w:r>
            </w:ins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ins w:id="557" w:author="林社锡" w:date="2024-06-28T15:10:54Z"/>
        </w:trPr>
        <w:tc>
          <w:tcPr>
            <w:tcW w:w="8713" w:type="dxa"/>
            <w:gridSpan w:val="4"/>
            <w:vAlign w:val="top"/>
          </w:tcPr>
          <w:p>
            <w:pPr>
              <w:spacing w:before="109" w:line="180" w:lineRule="auto"/>
              <w:ind w:left="2682"/>
              <w:rPr>
                <w:ins w:id="558" w:author="林社锡" w:date="2024-06-28T15:10:54Z"/>
                <w:rFonts w:ascii="Microsoft YaHei" w:hAnsi="Microsoft YaHei" w:eastAsia="Microsoft YaHei" w:cs="Microsoft YaHei"/>
                <w:sz w:val="23"/>
                <w:szCs w:val="23"/>
              </w:rPr>
            </w:pPr>
            <w:ins w:id="559" w:author="林社锡" w:date="2024-06-28T15:10:54Z">
              <w:r>
                <w:rPr>
                  <w:rFonts w:ascii="Microsoft YaHei" w:hAnsi="Microsoft YaHei" w:eastAsia="Microsoft YaHei" w:cs="Microsoft YaHei"/>
                  <w:spacing w:val="12"/>
                  <w:sz w:val="23"/>
                  <w:szCs w:val="23"/>
                  <w14:textOutline w14:w="4358" w14:cap="sq" w14:cmpd="sng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w:t>三</w:t>
              </w:r>
            </w:ins>
            <w:ins w:id="560" w:author="林社锡" w:date="2024-06-28T15:10:54Z">
              <w:r>
                <w:rPr>
                  <w:rFonts w:ascii="Microsoft YaHei" w:hAnsi="Microsoft YaHei" w:eastAsia="Microsoft YaHei" w:cs="Microsoft YaHei"/>
                  <w:spacing w:val="10"/>
                  <w:sz w:val="23"/>
                  <w:szCs w:val="23"/>
                  <w14:textOutline w14:w="4358" w14:cap="sq" w14:cmpd="sng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w:t>、主导产品和产业链配套情况</w:t>
              </w:r>
            </w:ins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  <w:ins w:id="561" w:author="林社锡" w:date="2024-06-28T15:10:54Z"/>
        </w:trPr>
        <w:tc>
          <w:tcPr>
            <w:tcW w:w="2382" w:type="dxa"/>
            <w:vAlign w:val="top"/>
          </w:tcPr>
          <w:p>
            <w:pPr>
              <w:spacing w:before="153" w:line="230" w:lineRule="auto"/>
              <w:ind w:left="119"/>
              <w:rPr>
                <w:ins w:id="562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563" w:author="林社锡" w:date="2024-06-28T15:10:54Z">
              <w:r>
                <w:rPr>
                  <w:rFonts w:ascii="SimHei" w:hAnsi="SimHei" w:eastAsia="SimHei" w:cs="SimHei"/>
                  <w:spacing w:val="11"/>
                  <w:sz w:val="20"/>
                  <w:szCs w:val="20"/>
                </w:rPr>
                <w:t>主</w:t>
              </w:r>
            </w:ins>
            <w:ins w:id="564" w:author="林社锡" w:date="2024-06-28T15:10:54Z">
              <w:r>
                <w:rPr>
                  <w:rFonts w:ascii="SimHei" w:hAnsi="SimHei" w:eastAsia="SimHei" w:cs="SimHei"/>
                  <w:spacing w:val="7"/>
                  <w:sz w:val="20"/>
                  <w:szCs w:val="20"/>
                </w:rPr>
                <w:t>导产品名称</w:t>
              </w:r>
            </w:ins>
          </w:p>
        </w:tc>
        <w:tc>
          <w:tcPr>
            <w:tcW w:w="6331" w:type="dxa"/>
            <w:gridSpan w:val="3"/>
            <w:vAlign w:val="top"/>
          </w:tcPr>
          <w:p>
            <w:pPr>
              <w:rPr>
                <w:ins w:id="565" w:author="林社锡" w:date="2024-06-28T15:10:54Z"/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  <w:ins w:id="566" w:author="林社锡" w:date="2024-06-28T15:10:54Z"/>
        </w:trPr>
        <w:tc>
          <w:tcPr>
            <w:tcW w:w="2382" w:type="dxa"/>
            <w:vAlign w:val="top"/>
          </w:tcPr>
          <w:p>
            <w:pPr>
              <w:spacing w:before="151" w:line="231" w:lineRule="auto"/>
              <w:ind w:left="118"/>
              <w:rPr>
                <w:ins w:id="567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568" w:author="林社锡" w:date="2024-06-28T15:10:54Z">
              <w:r>
                <w:rPr>
                  <w:rFonts w:ascii="SimHei" w:hAnsi="SimHei" w:eastAsia="SimHei" w:cs="SimHei"/>
                  <w:spacing w:val="10"/>
                  <w:sz w:val="20"/>
                  <w:szCs w:val="20"/>
                </w:rPr>
                <w:t>所</w:t>
              </w:r>
            </w:ins>
            <w:ins w:id="569" w:author="林社锡" w:date="2024-06-28T15:10:54Z">
              <w:r>
                <w:rPr>
                  <w:rFonts w:ascii="SimHei" w:hAnsi="SimHei" w:eastAsia="SimHei" w:cs="SimHei"/>
                  <w:spacing w:val="7"/>
                  <w:sz w:val="20"/>
                  <w:szCs w:val="20"/>
                </w:rPr>
                <w:t>属产业链</w:t>
              </w:r>
            </w:ins>
          </w:p>
        </w:tc>
        <w:tc>
          <w:tcPr>
            <w:tcW w:w="6331" w:type="dxa"/>
            <w:gridSpan w:val="3"/>
            <w:vAlign w:val="top"/>
          </w:tcPr>
          <w:p>
            <w:pPr>
              <w:rPr>
                <w:ins w:id="570" w:author="林社锡" w:date="2024-06-28T15:10:54Z"/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5" w:hRule="atLeast"/>
          <w:ins w:id="571" w:author="林社锡" w:date="2024-06-28T15:10:54Z"/>
        </w:trPr>
        <w:tc>
          <w:tcPr>
            <w:tcW w:w="2382" w:type="dxa"/>
            <w:vAlign w:val="top"/>
          </w:tcPr>
          <w:p>
            <w:pPr>
              <w:spacing w:line="276" w:lineRule="auto"/>
              <w:rPr>
                <w:ins w:id="572" w:author="林社锡" w:date="2024-06-28T15:10:54Z"/>
                <w:rFonts w:ascii="Arial"/>
                <w:sz w:val="21"/>
              </w:rPr>
            </w:pPr>
          </w:p>
          <w:p>
            <w:pPr>
              <w:spacing w:line="277" w:lineRule="auto"/>
              <w:rPr>
                <w:ins w:id="573" w:author="林社锡" w:date="2024-06-28T15:10:54Z"/>
                <w:rFonts w:ascii="Arial"/>
                <w:sz w:val="21"/>
              </w:rPr>
            </w:pPr>
          </w:p>
          <w:p>
            <w:pPr>
              <w:spacing w:line="277" w:lineRule="auto"/>
              <w:rPr>
                <w:ins w:id="574" w:author="林社锡" w:date="2024-06-28T15:10:54Z"/>
                <w:rFonts w:ascii="Arial"/>
                <w:sz w:val="21"/>
              </w:rPr>
            </w:pPr>
          </w:p>
          <w:p>
            <w:pPr>
              <w:spacing w:line="277" w:lineRule="auto"/>
              <w:rPr>
                <w:ins w:id="575" w:author="林社锡" w:date="2024-06-28T15:10:54Z"/>
                <w:rFonts w:ascii="Arial"/>
                <w:sz w:val="21"/>
              </w:rPr>
            </w:pPr>
          </w:p>
          <w:p>
            <w:pPr>
              <w:spacing w:line="277" w:lineRule="auto"/>
              <w:rPr>
                <w:ins w:id="576" w:author="林社锡" w:date="2024-06-28T15:10:54Z"/>
                <w:rFonts w:ascii="Arial"/>
                <w:sz w:val="21"/>
              </w:rPr>
            </w:pPr>
          </w:p>
          <w:p>
            <w:pPr>
              <w:spacing w:before="65" w:line="301" w:lineRule="auto"/>
              <w:ind w:left="117" w:right="171" w:firstLine="6"/>
              <w:rPr>
                <w:ins w:id="577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578" w:author="林社锡" w:date="2024-06-28T15:10:54Z">
              <w:r>
                <w:rPr>
                  <w:rFonts w:ascii="SimHei" w:hAnsi="SimHei" w:eastAsia="SimHei" w:cs="SimHei"/>
                  <w:spacing w:val="9"/>
                  <w:sz w:val="20"/>
                  <w:szCs w:val="20"/>
                </w:rPr>
                <w:t>与</w:t>
              </w:r>
            </w:ins>
            <w:ins w:id="579" w:author="林社锡" w:date="2024-06-28T15:10:54Z">
              <w:r>
                <w:rPr>
                  <w:rFonts w:ascii="SimHei" w:hAnsi="SimHei" w:eastAsia="SimHei" w:cs="SimHei"/>
                  <w:spacing w:val="8"/>
                  <w:sz w:val="20"/>
                  <w:szCs w:val="20"/>
                </w:rPr>
                <w:t>行业龙头企业配套情</w:t>
              </w:r>
            </w:ins>
            <w:ins w:id="580" w:author="林社锡" w:date="2024-06-28T15:10:54Z">
              <w:r>
                <w:rPr>
                  <w:rFonts w:ascii="SimHei" w:hAnsi="SimHei" w:eastAsia="SimHei" w:cs="SimHei"/>
                  <w:sz w:val="20"/>
                  <w:szCs w:val="20"/>
                </w:rPr>
                <w:t xml:space="preserve"> 况</w:t>
              </w:r>
            </w:ins>
          </w:p>
        </w:tc>
        <w:tc>
          <w:tcPr>
            <w:tcW w:w="6331" w:type="dxa"/>
            <w:gridSpan w:val="3"/>
            <w:vAlign w:val="top"/>
          </w:tcPr>
          <w:p>
            <w:pPr>
              <w:spacing w:before="189" w:line="219" w:lineRule="auto"/>
              <w:ind w:left="141"/>
              <w:rPr>
                <w:ins w:id="581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582" w:author="林社锡" w:date="2024-06-28T15:10:54Z">
              <w:r>
                <w:rPr>
                  <w:rFonts w:ascii="KaiTi" w:hAnsi="KaiTi" w:eastAsia="KaiTi" w:cs="KaiTi"/>
                  <w:spacing w:val="2"/>
                  <w:sz w:val="23"/>
                  <w:szCs w:val="23"/>
                </w:rPr>
                <w:t>□</w:t>
              </w:r>
            </w:ins>
            <w:ins w:id="583" w:author="林社锡" w:date="2024-06-28T15:10:54Z">
              <w:r>
                <w:rPr>
                  <w:rFonts w:ascii="Microsoft YaHei" w:hAnsi="Microsoft YaHei" w:eastAsia="Microsoft YaHei" w:cs="Microsoft YaHei"/>
                  <w:spacing w:val="2"/>
                  <w:sz w:val="20"/>
                  <w:szCs w:val="20"/>
                </w:rPr>
                <w:t>否</w:t>
              </w:r>
            </w:ins>
            <w:ins w:id="584" w:author="林社锡" w:date="2024-06-28T15:10:54Z">
              <w:r>
                <w:rPr>
                  <w:rFonts w:ascii="Microsoft YaHei" w:hAnsi="Microsoft YaHei" w:eastAsia="Microsoft YaHei" w:cs="Microsoft YaHei"/>
                  <w:spacing w:val="1"/>
                  <w:sz w:val="20"/>
                  <w:szCs w:val="20"/>
                </w:rPr>
                <w:t xml:space="preserve">         </w:t>
              </w:r>
            </w:ins>
            <w:ins w:id="585" w:author="林社锡" w:date="2024-06-28T15:10:54Z">
              <w:r>
                <w:rPr>
                  <w:rFonts w:ascii="KaiTi" w:hAnsi="KaiTi" w:eastAsia="KaiTi" w:cs="KaiTi"/>
                  <w:spacing w:val="1"/>
                  <w:sz w:val="23"/>
                  <w:szCs w:val="23"/>
                </w:rPr>
                <w:t>□</w:t>
              </w:r>
            </w:ins>
            <w:ins w:id="586" w:author="林社锡" w:date="2024-06-28T15:10:54Z">
              <w:r>
                <w:rPr>
                  <w:rFonts w:ascii="Microsoft YaHei" w:hAnsi="Microsoft YaHei" w:eastAsia="Microsoft YaHei" w:cs="Microsoft YaHei"/>
                  <w:spacing w:val="1"/>
                  <w:sz w:val="20"/>
                  <w:szCs w:val="20"/>
                </w:rPr>
                <w:t>是   如是 ，请填写</w:t>
              </w:r>
            </w:ins>
          </w:p>
          <w:p>
            <w:pPr>
              <w:spacing w:before="166" w:line="215" w:lineRule="auto"/>
              <w:ind w:left="107" w:right="757"/>
              <w:rPr>
                <w:ins w:id="587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588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  <w14:textOutline w14:w="3795" w14:cap="sq" w14:cmpd="sng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w:t>龙头企业</w:t>
              </w:r>
            </w:ins>
            <w:ins w:id="589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</w:rPr>
                <w:t xml:space="preserve"> </w:t>
              </w:r>
            </w:ins>
            <w:ins w:id="590" w:author="林社锡" w:date="2024-06-28T15:10:54Z">
              <w:r>
                <w:rPr>
                  <w:rFonts w:ascii="Times New Roman" w:hAnsi="Times New Roman" w:eastAsia="Times New Roman" w:cs="Times New Roman"/>
                  <w:b/>
                  <w:bCs/>
                  <w:spacing w:val="-1"/>
                  <w:sz w:val="20"/>
                  <w:szCs w:val="20"/>
                </w:rPr>
                <w:t>1</w:t>
              </w:r>
            </w:ins>
            <w:ins w:id="591" w:author="林社锡" w:date="2024-06-28T15:10:54Z">
              <w:r>
                <w:rPr>
                  <w:rFonts w:ascii="Times New Roman" w:hAnsi="Times New Roman" w:eastAsia="Times New Roman" w:cs="Times New Roman"/>
                  <w:spacing w:val="-1"/>
                  <w:sz w:val="20"/>
                  <w:szCs w:val="20"/>
                </w:rPr>
                <w:t xml:space="preserve"> </w:t>
              </w:r>
            </w:ins>
            <w:ins w:id="592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  <w14:textOutline w14:w="3795" w14:cap="sq" w14:cmpd="sng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w:t>名称</w:t>
              </w:r>
            </w:ins>
            <w:ins w:id="593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</w:rPr>
                <w:t>：</w:t>
              </w:r>
            </w:ins>
            <w:ins w:id="594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  <w:u w:val="single" w:color="auto"/>
                </w:rPr>
                <w:t xml:space="preserve">                                            </w:t>
              </w:r>
            </w:ins>
            <w:ins w:id="595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 xml:space="preserve">                      </w:t>
              </w:r>
            </w:ins>
            <w:ins w:id="596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</w:rPr>
                <w:t xml:space="preserve"> </w:t>
              </w:r>
            </w:ins>
            <w:ins w:id="597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</w:rPr>
                <w:t>配套产品：</w:t>
              </w:r>
            </w:ins>
            <w:ins w:id="598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  <w:u w:val="single" w:color="auto"/>
                </w:rPr>
                <w:t xml:space="preserve">                                     </w:t>
              </w:r>
            </w:ins>
            <w:ins w:id="599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 xml:space="preserve">                                       </w:t>
              </w:r>
            </w:ins>
            <w:ins w:id="600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</w:rPr>
                <w:t xml:space="preserve"> </w:t>
              </w:r>
            </w:ins>
            <w:ins w:id="601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</w:rPr>
                <w:t>配套的重要性：</w:t>
              </w:r>
            </w:ins>
            <w:ins w:id="602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  <w:u w:val="single" w:color="auto"/>
                </w:rPr>
                <w:t xml:space="preserve">                     </w:t>
              </w:r>
            </w:ins>
            <w:ins w:id="603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 xml:space="preserve">                                                </w:t>
              </w:r>
            </w:ins>
            <w:ins w:id="604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</w:rPr>
                <w:t xml:space="preserve"> </w:t>
              </w:r>
            </w:ins>
            <w:ins w:id="605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  <w14:textOutline w14:w="3795" w14:cap="sq" w14:cmpd="sng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w:t>龙头企业</w:t>
              </w:r>
            </w:ins>
            <w:ins w:id="606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</w:rPr>
                <w:t xml:space="preserve"> </w:t>
              </w:r>
            </w:ins>
            <w:ins w:id="607" w:author="林社锡" w:date="2024-06-28T15:10:54Z">
              <w:r>
                <w:rPr>
                  <w:rFonts w:ascii="Times New Roman" w:hAnsi="Times New Roman" w:eastAsia="Times New Roman" w:cs="Times New Roman"/>
                  <w:b/>
                  <w:bCs/>
                  <w:spacing w:val="-1"/>
                  <w:sz w:val="20"/>
                  <w:szCs w:val="20"/>
                </w:rPr>
                <w:t>2</w:t>
              </w:r>
            </w:ins>
            <w:ins w:id="608" w:author="林社锡" w:date="2024-06-28T15:10:54Z">
              <w:r>
                <w:rPr>
                  <w:rFonts w:ascii="Times New Roman" w:hAnsi="Times New Roman" w:eastAsia="Times New Roman" w:cs="Times New Roman"/>
                  <w:spacing w:val="-1"/>
                  <w:sz w:val="20"/>
                  <w:szCs w:val="20"/>
                </w:rPr>
                <w:t xml:space="preserve"> </w:t>
              </w:r>
            </w:ins>
            <w:ins w:id="609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  <w14:textOutline w14:w="3795" w14:cap="sq" w14:cmpd="sng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w:t>名称</w:t>
              </w:r>
            </w:ins>
            <w:ins w:id="610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</w:rPr>
                <w:t>：</w:t>
              </w:r>
            </w:ins>
            <w:ins w:id="611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  <w:u w:val="single" w:color="auto"/>
                </w:rPr>
                <w:t xml:space="preserve">                                            </w:t>
              </w:r>
            </w:ins>
            <w:ins w:id="612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 xml:space="preserve">                      </w:t>
              </w:r>
            </w:ins>
            <w:ins w:id="613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</w:rPr>
                <w:t xml:space="preserve"> </w:t>
              </w:r>
            </w:ins>
            <w:ins w:id="614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</w:rPr>
                <w:t>配套产品：</w:t>
              </w:r>
            </w:ins>
            <w:ins w:id="615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  <w:u w:val="single" w:color="auto"/>
                </w:rPr>
                <w:t xml:space="preserve">                                     </w:t>
              </w:r>
            </w:ins>
            <w:ins w:id="616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 xml:space="preserve">                                       </w:t>
              </w:r>
            </w:ins>
            <w:ins w:id="617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</w:rPr>
                <w:t xml:space="preserve"> </w:t>
              </w:r>
            </w:ins>
            <w:ins w:id="618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</w:rPr>
                <w:t>配套的重要性：</w:t>
              </w:r>
            </w:ins>
            <w:ins w:id="619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  <w:u w:val="single" w:color="auto"/>
                </w:rPr>
                <w:t xml:space="preserve">                     </w:t>
              </w:r>
            </w:ins>
            <w:ins w:id="620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 xml:space="preserve">                                                </w:t>
              </w:r>
            </w:ins>
            <w:ins w:id="621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</w:rPr>
                <w:t xml:space="preserve"> </w:t>
              </w:r>
            </w:ins>
            <w:ins w:id="622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  <w14:textOutline w14:w="3795" w14:cap="sq" w14:cmpd="sng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w:t>龙头企业</w:t>
              </w:r>
            </w:ins>
            <w:ins w:id="623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</w:rPr>
                <w:t xml:space="preserve"> </w:t>
              </w:r>
            </w:ins>
            <w:ins w:id="624" w:author="林社锡" w:date="2024-06-28T15:10:54Z">
              <w:r>
                <w:rPr>
                  <w:rFonts w:ascii="Times New Roman" w:hAnsi="Times New Roman" w:eastAsia="Times New Roman" w:cs="Times New Roman"/>
                  <w:b/>
                  <w:bCs/>
                  <w:spacing w:val="-1"/>
                  <w:sz w:val="20"/>
                  <w:szCs w:val="20"/>
                </w:rPr>
                <w:t>3</w:t>
              </w:r>
            </w:ins>
            <w:ins w:id="625" w:author="林社锡" w:date="2024-06-28T15:10:54Z">
              <w:r>
                <w:rPr>
                  <w:rFonts w:ascii="Times New Roman" w:hAnsi="Times New Roman" w:eastAsia="Times New Roman" w:cs="Times New Roman"/>
                  <w:spacing w:val="-1"/>
                  <w:sz w:val="20"/>
                  <w:szCs w:val="20"/>
                </w:rPr>
                <w:t xml:space="preserve"> </w:t>
              </w:r>
            </w:ins>
            <w:ins w:id="626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  <w14:textOutline w14:w="3795" w14:cap="sq" w14:cmpd="sng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w:t>名称</w:t>
              </w:r>
            </w:ins>
            <w:ins w:id="627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</w:rPr>
                <w:t>：</w:t>
              </w:r>
            </w:ins>
            <w:ins w:id="628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  <w:u w:val="single" w:color="auto"/>
                </w:rPr>
                <w:t xml:space="preserve">                                            </w:t>
              </w:r>
            </w:ins>
            <w:ins w:id="629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 xml:space="preserve">                      </w:t>
              </w:r>
            </w:ins>
            <w:ins w:id="630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</w:rPr>
                <w:t xml:space="preserve"> </w:t>
              </w:r>
            </w:ins>
            <w:ins w:id="631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</w:rPr>
                <w:t>配套产品：</w:t>
              </w:r>
            </w:ins>
            <w:ins w:id="632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  <w:u w:val="single" w:color="auto"/>
                </w:rPr>
                <w:t xml:space="preserve">                                     </w:t>
              </w:r>
            </w:ins>
            <w:ins w:id="633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 xml:space="preserve">                                       </w:t>
              </w:r>
            </w:ins>
            <w:ins w:id="634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</w:rPr>
                <w:t xml:space="preserve"> </w:t>
              </w:r>
            </w:ins>
            <w:ins w:id="635" w:author="林社锡" w:date="2024-06-28T15:10:54Z">
              <w:r>
                <w:rPr>
                  <w:rFonts w:ascii="Microsoft YaHei" w:hAnsi="Microsoft YaHei" w:eastAsia="Microsoft YaHei" w:cs="Microsoft YaHei"/>
                  <w:spacing w:val="11"/>
                  <w:sz w:val="20"/>
                  <w:szCs w:val="20"/>
                </w:rPr>
                <w:t>配</w:t>
              </w:r>
            </w:ins>
            <w:ins w:id="636" w:author="林社锡" w:date="2024-06-28T15:10:54Z">
              <w:r>
                <w:rPr>
                  <w:rFonts w:ascii="Microsoft YaHei" w:hAnsi="Microsoft YaHei" w:eastAsia="Microsoft YaHei" w:cs="Microsoft YaHei"/>
                  <w:spacing w:val="8"/>
                  <w:sz w:val="20"/>
                  <w:szCs w:val="20"/>
                </w:rPr>
                <w:t>套的重要性：</w:t>
              </w:r>
            </w:ins>
            <w:ins w:id="637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 xml:space="preserve">                                                                     </w:t>
              </w:r>
            </w:ins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ins w:id="638" w:author="林社锡" w:date="2024-06-28T15:10:54Z"/>
        </w:trPr>
        <w:tc>
          <w:tcPr>
            <w:tcW w:w="8713" w:type="dxa"/>
            <w:gridSpan w:val="4"/>
            <w:vAlign w:val="top"/>
          </w:tcPr>
          <w:p>
            <w:pPr>
              <w:spacing w:before="110" w:line="179" w:lineRule="auto"/>
              <w:ind w:left="2463"/>
              <w:rPr>
                <w:ins w:id="639" w:author="林社锡" w:date="2024-06-28T15:10:54Z"/>
                <w:rFonts w:ascii="Microsoft YaHei" w:hAnsi="Microsoft YaHei" w:eastAsia="Microsoft YaHei" w:cs="Microsoft YaHei"/>
                <w:sz w:val="23"/>
                <w:szCs w:val="23"/>
              </w:rPr>
            </w:pPr>
            <w:ins w:id="640" w:author="林社锡" w:date="2024-06-28T15:10:54Z">
              <w:r>
                <w:rPr>
                  <w:rFonts w:ascii="Microsoft YaHei" w:hAnsi="Microsoft YaHei" w:eastAsia="Microsoft YaHei" w:cs="Microsoft YaHei"/>
                  <w:spacing w:val="9"/>
                  <w:sz w:val="23"/>
                  <w:szCs w:val="23"/>
                  <w14:textOutline w14:w="4358" w14:cap="sq" w14:cmpd="sng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w:t>四、“三新”“一强”推进计划情况</w:t>
              </w:r>
            </w:ins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3" w:hRule="atLeast"/>
          <w:ins w:id="641" w:author="林社锡" w:date="2024-06-28T15:10:54Z"/>
        </w:trPr>
        <w:tc>
          <w:tcPr>
            <w:tcW w:w="2382" w:type="dxa"/>
            <w:vAlign w:val="top"/>
          </w:tcPr>
          <w:p>
            <w:pPr>
              <w:spacing w:line="306" w:lineRule="auto"/>
              <w:rPr>
                <w:ins w:id="642" w:author="林社锡" w:date="2024-06-28T15:10:54Z"/>
                <w:rFonts w:ascii="Arial"/>
                <w:sz w:val="21"/>
              </w:rPr>
            </w:pPr>
          </w:p>
          <w:p>
            <w:pPr>
              <w:spacing w:line="307" w:lineRule="auto"/>
              <w:rPr>
                <w:ins w:id="643" w:author="林社锡" w:date="2024-06-28T15:10:54Z"/>
                <w:rFonts w:ascii="Arial"/>
                <w:sz w:val="21"/>
              </w:rPr>
            </w:pPr>
          </w:p>
          <w:p>
            <w:pPr>
              <w:spacing w:before="65" w:line="230" w:lineRule="auto"/>
              <w:ind w:left="114"/>
              <w:rPr>
                <w:ins w:id="644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645" w:author="林社锡" w:date="2024-06-28T15:10:54Z">
              <w:r>
                <w:rPr>
                  <w:rFonts w:ascii="SimHei" w:hAnsi="SimHei" w:eastAsia="SimHei" w:cs="SimHei"/>
                  <w:spacing w:val="11"/>
                  <w:sz w:val="20"/>
                  <w:szCs w:val="20"/>
                </w:rPr>
                <w:t>推</w:t>
              </w:r>
            </w:ins>
            <w:ins w:id="646" w:author="林社锡" w:date="2024-06-28T15:10:54Z">
              <w:r>
                <w:rPr>
                  <w:rFonts w:ascii="SimHei" w:hAnsi="SimHei" w:eastAsia="SimHei" w:cs="SimHei"/>
                  <w:spacing w:val="8"/>
                  <w:sz w:val="20"/>
                  <w:szCs w:val="20"/>
                </w:rPr>
                <w:t>进计划名称</w:t>
              </w:r>
            </w:ins>
          </w:p>
        </w:tc>
        <w:tc>
          <w:tcPr>
            <w:tcW w:w="6331" w:type="dxa"/>
            <w:gridSpan w:val="3"/>
            <w:vAlign w:val="top"/>
          </w:tcPr>
          <w:p>
            <w:pPr>
              <w:rPr>
                <w:ins w:id="647" w:author="林社锡" w:date="2024-06-28T15:10:54Z"/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6" w:hRule="atLeast"/>
          <w:ins w:id="648" w:author="林社锡" w:date="2024-06-28T15:10:54Z"/>
        </w:trPr>
        <w:tc>
          <w:tcPr>
            <w:tcW w:w="2382" w:type="dxa"/>
            <w:vAlign w:val="top"/>
          </w:tcPr>
          <w:p>
            <w:pPr>
              <w:spacing w:line="307" w:lineRule="auto"/>
              <w:rPr>
                <w:ins w:id="649" w:author="林社锡" w:date="2024-06-28T15:10:54Z"/>
                <w:rFonts w:ascii="Arial"/>
                <w:sz w:val="21"/>
              </w:rPr>
            </w:pPr>
          </w:p>
          <w:p>
            <w:pPr>
              <w:spacing w:line="308" w:lineRule="auto"/>
              <w:rPr>
                <w:ins w:id="650" w:author="林社锡" w:date="2024-06-28T15:10:54Z"/>
                <w:rFonts w:ascii="Arial"/>
                <w:sz w:val="21"/>
              </w:rPr>
            </w:pPr>
          </w:p>
          <w:p>
            <w:pPr>
              <w:spacing w:before="65" w:line="230" w:lineRule="auto"/>
              <w:ind w:left="114"/>
              <w:rPr>
                <w:ins w:id="651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652" w:author="林社锡" w:date="2024-06-28T15:10:54Z">
              <w:r>
                <w:rPr>
                  <w:rFonts w:ascii="SimHei" w:hAnsi="SimHei" w:eastAsia="SimHei" w:cs="SimHei"/>
                  <w:spacing w:val="8"/>
                  <w:sz w:val="20"/>
                  <w:szCs w:val="20"/>
                </w:rPr>
                <w:t>投资总</w:t>
              </w:r>
            </w:ins>
            <w:ins w:id="653" w:author="林社锡" w:date="2024-06-28T15:10:54Z">
              <w:r>
                <w:rPr>
                  <w:rFonts w:ascii="SimHei" w:hAnsi="SimHei" w:eastAsia="SimHei" w:cs="SimHei"/>
                  <w:spacing w:val="7"/>
                  <w:sz w:val="20"/>
                  <w:szCs w:val="20"/>
                </w:rPr>
                <w:t>额</w:t>
              </w:r>
            </w:ins>
          </w:p>
        </w:tc>
        <w:tc>
          <w:tcPr>
            <w:tcW w:w="6331" w:type="dxa"/>
            <w:gridSpan w:val="3"/>
            <w:vAlign w:val="top"/>
          </w:tcPr>
          <w:p>
            <w:pPr>
              <w:spacing w:line="293" w:lineRule="auto"/>
              <w:rPr>
                <w:ins w:id="654" w:author="林社锡" w:date="2024-06-28T15:10:54Z"/>
                <w:rFonts w:ascii="Arial"/>
                <w:sz w:val="21"/>
              </w:rPr>
            </w:pPr>
          </w:p>
          <w:p>
            <w:pPr>
              <w:spacing w:line="293" w:lineRule="auto"/>
              <w:rPr>
                <w:ins w:id="655" w:author="林社锡" w:date="2024-06-28T15:10:54Z"/>
                <w:rFonts w:ascii="Arial"/>
                <w:sz w:val="21"/>
              </w:rPr>
            </w:pPr>
          </w:p>
          <w:p>
            <w:pPr>
              <w:spacing w:before="86" w:line="197" w:lineRule="auto"/>
              <w:ind w:left="102"/>
              <w:rPr>
                <w:ins w:id="656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657" w:author="林社锡" w:date="2024-06-28T15:10:54Z">
              <w:r>
                <w:rPr>
                  <w:rFonts w:ascii="Times New Roman" w:hAnsi="Times New Roman" w:eastAsia="Times New Roman" w:cs="Times New Roman"/>
                  <w:spacing w:val="6"/>
                  <w:sz w:val="20"/>
                  <w:szCs w:val="20"/>
                </w:rPr>
                <w:t>__________</w:t>
              </w:r>
            </w:ins>
            <w:ins w:id="658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t>万</w:t>
              </w:r>
            </w:ins>
            <w:ins w:id="659" w:author="林社锡" w:date="2024-06-28T15:10:54Z">
              <w:r>
                <w:rPr>
                  <w:rFonts w:ascii="Microsoft YaHei" w:hAnsi="Microsoft YaHei" w:eastAsia="Microsoft YaHei" w:cs="Microsoft YaHei"/>
                  <w:spacing w:val="4"/>
                  <w:sz w:val="20"/>
                  <w:szCs w:val="20"/>
                </w:rPr>
                <w:t>元</w:t>
              </w:r>
            </w:ins>
          </w:p>
        </w:tc>
      </w:tr>
    </w:tbl>
    <w:p>
      <w:pPr>
        <w:spacing w:line="265" w:lineRule="auto"/>
        <w:rPr>
          <w:ins w:id="660" w:author="林社锡" w:date="2024-06-28T15:10:54Z"/>
          <w:rFonts w:ascii="Arial"/>
          <w:sz w:val="21"/>
        </w:rPr>
      </w:pPr>
    </w:p>
    <w:p>
      <w:pPr>
        <w:spacing w:line="265" w:lineRule="auto"/>
        <w:rPr>
          <w:ins w:id="661" w:author="林社锡" w:date="2024-06-28T15:10:54Z"/>
          <w:rFonts w:ascii="Arial"/>
          <w:sz w:val="21"/>
        </w:rPr>
      </w:pPr>
    </w:p>
    <w:p>
      <w:pPr>
        <w:spacing w:line="266" w:lineRule="auto"/>
        <w:rPr>
          <w:ins w:id="662" w:author="林社锡" w:date="2024-06-28T15:10:54Z"/>
          <w:rFonts w:ascii="Arial"/>
          <w:sz w:val="21"/>
        </w:rPr>
      </w:pPr>
    </w:p>
    <w:p>
      <w:pPr>
        <w:spacing w:line="266" w:lineRule="auto"/>
        <w:rPr>
          <w:ins w:id="663" w:author="林社锡" w:date="2024-06-28T15:10:54Z"/>
          <w:rFonts w:ascii="Arial"/>
          <w:sz w:val="21"/>
        </w:rPr>
      </w:pPr>
    </w:p>
    <w:p>
      <w:pPr>
        <w:spacing w:line="266" w:lineRule="auto"/>
        <w:rPr>
          <w:ins w:id="664" w:author="林社锡" w:date="2024-06-28T15:10:54Z"/>
          <w:rFonts w:ascii="Arial"/>
          <w:sz w:val="21"/>
        </w:rPr>
      </w:pPr>
    </w:p>
    <w:p>
      <w:pPr>
        <w:spacing w:line="266" w:lineRule="auto"/>
        <w:rPr>
          <w:ins w:id="665" w:author="林社锡" w:date="2024-06-28T15:10:54Z"/>
          <w:rFonts w:ascii="Arial"/>
          <w:sz w:val="21"/>
        </w:rPr>
      </w:pPr>
    </w:p>
    <w:p>
      <w:pPr>
        <w:spacing w:before="73" w:line="239" w:lineRule="auto"/>
        <w:ind w:left="116"/>
        <w:rPr>
          <w:ins w:id="666" w:author="林社锡" w:date="2024-06-28T15:10:54Z"/>
          <w:rFonts w:ascii="Microsoft YaHei" w:hAnsi="Microsoft YaHei" w:eastAsia="Microsoft YaHei" w:cs="Microsoft YaHei"/>
          <w:sz w:val="17"/>
          <w:szCs w:val="17"/>
        </w:rPr>
      </w:pPr>
      <w:ins w:id="667" w:author="林社锡" w:date="2024-06-28T15:10:54Z">
        <w:r>
          <w:rPr>
            <w:rFonts w:ascii="Times New Roman" w:hAnsi="Times New Roman" w:eastAsia="Times New Roman" w:cs="Times New Roman"/>
            <w:spacing w:val="24"/>
            <w:sz w:val="17"/>
            <w:szCs w:val="17"/>
          </w:rPr>
          <w:t>2</w:t>
        </w:r>
      </w:ins>
      <w:ins w:id="668" w:author="林社锡" w:date="2024-06-28T15:10:54Z">
        <w:r>
          <w:rPr>
            <w:rFonts w:ascii="Times New Roman" w:hAnsi="Times New Roman" w:eastAsia="Times New Roman" w:cs="Times New Roman"/>
            <w:spacing w:val="18"/>
            <w:sz w:val="17"/>
            <w:szCs w:val="17"/>
          </w:rPr>
          <w:t>.</w:t>
        </w:r>
      </w:ins>
      <w:ins w:id="669" w:author="林社锡" w:date="2024-06-28T15:10:54Z">
        <w:r>
          <w:rPr>
            <w:rFonts w:ascii="Microsoft YaHei" w:hAnsi="Microsoft YaHei" w:eastAsia="Microsoft YaHei" w:cs="Microsoft YaHei"/>
            <w:spacing w:val="12"/>
            <w:sz w:val="17"/>
            <w:szCs w:val="17"/>
          </w:rPr>
          <w:t>毛利率</w:t>
        </w:r>
      </w:ins>
      <w:ins w:id="670" w:author="林社锡" w:date="2024-06-28T15:10:54Z">
        <w:r>
          <w:rPr>
            <w:rFonts w:ascii="Times New Roman" w:hAnsi="Times New Roman" w:eastAsia="Times New Roman" w:cs="Times New Roman"/>
            <w:spacing w:val="12"/>
            <w:sz w:val="17"/>
            <w:szCs w:val="17"/>
          </w:rPr>
          <w:t xml:space="preserve">= </w:t>
        </w:r>
      </w:ins>
      <w:ins w:id="671" w:author="林社锡" w:date="2024-06-28T15:10:54Z">
        <w:r>
          <w:rPr>
            <w:rFonts w:ascii="Microsoft YaHei" w:hAnsi="Microsoft YaHei" w:eastAsia="Microsoft YaHei" w:cs="Microsoft YaHei"/>
            <w:spacing w:val="12"/>
            <w:sz w:val="17"/>
            <w:szCs w:val="17"/>
          </w:rPr>
          <w:t>(主营业务收入</w:t>
        </w:r>
      </w:ins>
      <w:ins w:id="672" w:author="林社锡" w:date="2024-06-28T15:10:54Z">
        <w:r>
          <w:rPr>
            <w:rFonts w:ascii="Times New Roman" w:hAnsi="Times New Roman" w:eastAsia="Times New Roman" w:cs="Times New Roman"/>
            <w:spacing w:val="12"/>
            <w:sz w:val="17"/>
            <w:szCs w:val="17"/>
          </w:rPr>
          <w:t>-</w:t>
        </w:r>
      </w:ins>
      <w:ins w:id="673" w:author="林社锡" w:date="2024-06-28T15:10:54Z">
        <w:r>
          <w:rPr>
            <w:rFonts w:ascii="Microsoft YaHei" w:hAnsi="Microsoft YaHei" w:eastAsia="Microsoft YaHei" w:cs="Microsoft YaHei"/>
            <w:spacing w:val="12"/>
            <w:sz w:val="17"/>
            <w:szCs w:val="17"/>
          </w:rPr>
          <w:t xml:space="preserve">主营业务成本) </w:t>
        </w:r>
      </w:ins>
      <w:ins w:id="674" w:author="林社锡" w:date="2024-06-28T15:10:54Z">
        <w:r>
          <w:rPr>
            <w:rFonts w:ascii="Times New Roman" w:hAnsi="Times New Roman" w:eastAsia="Times New Roman" w:cs="Times New Roman"/>
            <w:spacing w:val="12"/>
            <w:sz w:val="17"/>
            <w:szCs w:val="17"/>
          </w:rPr>
          <w:t>/</w:t>
        </w:r>
      </w:ins>
      <w:ins w:id="675" w:author="林社锡" w:date="2024-06-28T15:10:54Z">
        <w:r>
          <w:rPr>
            <w:rFonts w:ascii="Microsoft YaHei" w:hAnsi="Microsoft YaHei" w:eastAsia="Microsoft YaHei" w:cs="Microsoft YaHei"/>
            <w:spacing w:val="12"/>
            <w:sz w:val="17"/>
            <w:szCs w:val="17"/>
          </w:rPr>
          <w:t>主营业务收入</w:t>
        </w:r>
      </w:ins>
    </w:p>
    <w:p>
      <w:pPr>
        <w:rPr>
          <w:ins w:id="676" w:author="林社锡" w:date="2024-06-28T15:10:54Z"/>
        </w:rPr>
        <w:sectPr>
          <w:footerReference r:id="rId8" w:type="default"/>
          <w:pgSz w:w="11906" w:h="16839"/>
          <w:pgMar w:top="1431" w:right="1500" w:bottom="1216" w:left="1687" w:header="0" w:footer="999" w:gutter="0"/>
          <w:cols w:space="720" w:num="1"/>
        </w:sectPr>
      </w:pPr>
    </w:p>
    <w:p>
      <w:pPr>
        <w:spacing w:line="91" w:lineRule="auto"/>
        <w:rPr>
          <w:ins w:id="677" w:author="林社锡" w:date="2024-06-28T15:10:54Z"/>
          <w:rFonts w:ascii="Arial"/>
          <w:sz w:val="2"/>
        </w:rPr>
      </w:pPr>
    </w:p>
    <w:tbl>
      <w:tblPr>
        <w:tblStyle w:val="5"/>
        <w:tblW w:w="871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69"/>
        <w:gridCol w:w="1828"/>
        <w:gridCol w:w="471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7" w:hRule="atLeast"/>
          <w:ins w:id="678" w:author="林社锡" w:date="2024-06-28T15:10:54Z"/>
        </w:trPr>
        <w:tc>
          <w:tcPr>
            <w:tcW w:w="2169" w:type="dxa"/>
            <w:vAlign w:val="top"/>
          </w:tcPr>
          <w:p>
            <w:pPr>
              <w:spacing w:line="241" w:lineRule="auto"/>
              <w:rPr>
                <w:ins w:id="679" w:author="林社锡" w:date="2024-06-28T15:10:54Z"/>
                <w:rFonts w:ascii="Arial"/>
                <w:sz w:val="21"/>
              </w:rPr>
            </w:pPr>
          </w:p>
          <w:p>
            <w:pPr>
              <w:spacing w:line="241" w:lineRule="auto"/>
              <w:rPr>
                <w:ins w:id="680" w:author="林社锡" w:date="2024-06-28T15:10:54Z"/>
                <w:rFonts w:ascii="Arial"/>
                <w:sz w:val="21"/>
              </w:rPr>
            </w:pPr>
          </w:p>
          <w:p>
            <w:pPr>
              <w:spacing w:line="242" w:lineRule="auto"/>
              <w:rPr>
                <w:ins w:id="681" w:author="林社锡" w:date="2024-06-28T15:10:54Z"/>
                <w:rFonts w:ascii="Arial"/>
                <w:sz w:val="21"/>
              </w:rPr>
            </w:pPr>
          </w:p>
          <w:p>
            <w:pPr>
              <w:spacing w:before="65" w:line="231" w:lineRule="auto"/>
              <w:ind w:left="114"/>
              <w:rPr>
                <w:ins w:id="682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683" w:author="林社锡" w:date="2024-06-28T15:10:54Z">
              <w:r>
                <w:rPr>
                  <w:rFonts w:ascii="SimHei" w:hAnsi="SimHei" w:eastAsia="SimHei" w:cs="SimHei"/>
                  <w:spacing w:val="9"/>
                  <w:sz w:val="20"/>
                  <w:szCs w:val="20"/>
                </w:rPr>
                <w:t>推进计划具体情</w:t>
              </w:r>
            </w:ins>
            <w:ins w:id="684" w:author="林社锡" w:date="2024-06-28T15:10:54Z">
              <w:r>
                <w:rPr>
                  <w:rFonts w:ascii="SimHei" w:hAnsi="SimHei" w:eastAsia="SimHei" w:cs="SimHei"/>
                  <w:spacing w:val="8"/>
                  <w:sz w:val="20"/>
                  <w:szCs w:val="20"/>
                </w:rPr>
                <w:t>况</w:t>
              </w:r>
            </w:ins>
          </w:p>
        </w:tc>
        <w:tc>
          <w:tcPr>
            <w:tcW w:w="6544" w:type="dxa"/>
            <w:gridSpan w:val="2"/>
            <w:vAlign w:val="top"/>
          </w:tcPr>
          <w:p>
            <w:pPr>
              <w:spacing w:line="274" w:lineRule="auto"/>
              <w:rPr>
                <w:ins w:id="685" w:author="林社锡" w:date="2024-06-28T15:10:54Z"/>
                <w:rFonts w:ascii="Arial"/>
                <w:sz w:val="21"/>
              </w:rPr>
            </w:pPr>
          </w:p>
          <w:p>
            <w:pPr>
              <w:spacing w:line="275" w:lineRule="auto"/>
              <w:rPr>
                <w:ins w:id="686" w:author="林社锡" w:date="2024-06-28T15:10:54Z"/>
                <w:rFonts w:ascii="Arial"/>
                <w:sz w:val="21"/>
              </w:rPr>
            </w:pPr>
          </w:p>
          <w:p>
            <w:pPr>
              <w:spacing w:before="85" w:line="230" w:lineRule="auto"/>
              <w:ind w:left="107" w:right="108" w:hanging="3"/>
              <w:rPr>
                <w:ins w:id="687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688" w:author="林社锡" w:date="2024-06-28T15:10:54Z">
              <w:r>
                <w:rPr>
                  <w:rFonts w:ascii="Microsoft YaHei" w:hAnsi="Microsoft YaHei" w:eastAsia="Microsoft YaHei" w:cs="Microsoft YaHei"/>
                  <w:spacing w:val="12"/>
                  <w:sz w:val="20"/>
                  <w:szCs w:val="20"/>
                </w:rPr>
                <w:t>请按“三</w:t>
              </w:r>
            </w:ins>
            <w:ins w:id="689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t>新</w:t>
              </w:r>
            </w:ins>
            <w:ins w:id="690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t>”“一强”推进计划(附</w:t>
              </w:r>
            </w:ins>
            <w:ins w:id="691" w:author="林社锡" w:date="2024-06-28T15:10:54Z">
              <w:r>
                <w:rPr>
                  <w:rFonts w:hint="eastAsia" w:ascii="Times New Roman" w:hAnsi="Times New Roman" w:eastAsia="宋体" w:cs="Times New Roman"/>
                  <w:spacing w:val="6"/>
                  <w:sz w:val="20"/>
                  <w:szCs w:val="20"/>
                  <w:lang w:val="en-US" w:eastAsia="zh-CN"/>
                </w:rPr>
                <w:t>2</w:t>
              </w:r>
            </w:ins>
            <w:ins w:id="692" w:author="林社锡" w:date="2024-06-28T15:10:54Z">
              <w:r>
                <w:rPr>
                  <w:rFonts w:ascii="Times New Roman" w:hAnsi="Times New Roman" w:eastAsia="Times New Roman" w:cs="Times New Roman"/>
                  <w:spacing w:val="6"/>
                  <w:sz w:val="20"/>
                  <w:szCs w:val="20"/>
                </w:rPr>
                <w:t xml:space="preserve">-1 </w:t>
              </w:r>
            </w:ins>
            <w:ins w:id="693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t>)填写，并作为本信息表附件</w:t>
              </w:r>
            </w:ins>
            <w:ins w:id="694" w:author="林社锡" w:date="2024-06-28T15:10:54Z">
              <w:r>
                <w:rPr>
                  <w:rFonts w:ascii="Microsoft YaHei" w:hAnsi="Microsoft YaHei" w:eastAsia="Microsoft YaHei" w:cs="Microsoft YaHei"/>
                  <w:spacing w:val="10"/>
                  <w:sz w:val="20"/>
                  <w:szCs w:val="20"/>
                </w:rPr>
                <w:t>一</w:t>
              </w:r>
            </w:ins>
            <w:ins w:id="695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t>并装订提供。</w:t>
              </w:r>
            </w:ins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4" w:hRule="atLeast"/>
          <w:ins w:id="696" w:author="林社锡" w:date="2024-06-28T15:10:54Z"/>
        </w:trPr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>
            <w:pPr>
              <w:spacing w:line="266" w:lineRule="auto"/>
              <w:rPr>
                <w:ins w:id="697" w:author="林社锡" w:date="2024-06-28T15:10:54Z"/>
                <w:rFonts w:ascii="Arial"/>
                <w:sz w:val="21"/>
              </w:rPr>
            </w:pPr>
          </w:p>
          <w:p>
            <w:pPr>
              <w:spacing w:line="266" w:lineRule="auto"/>
              <w:rPr>
                <w:ins w:id="698" w:author="林社锡" w:date="2024-06-28T15:10:54Z"/>
                <w:rFonts w:ascii="Arial"/>
                <w:sz w:val="21"/>
              </w:rPr>
            </w:pPr>
          </w:p>
          <w:p>
            <w:pPr>
              <w:spacing w:line="266" w:lineRule="auto"/>
              <w:rPr>
                <w:ins w:id="699" w:author="林社锡" w:date="2024-06-28T15:10:54Z"/>
                <w:rFonts w:ascii="Arial"/>
                <w:sz w:val="21"/>
              </w:rPr>
            </w:pPr>
          </w:p>
          <w:p>
            <w:pPr>
              <w:spacing w:line="266" w:lineRule="auto"/>
              <w:rPr>
                <w:ins w:id="700" w:author="林社锡" w:date="2024-06-28T15:10:54Z"/>
                <w:rFonts w:ascii="Arial"/>
                <w:sz w:val="21"/>
              </w:rPr>
            </w:pPr>
          </w:p>
          <w:p>
            <w:pPr>
              <w:spacing w:line="266" w:lineRule="auto"/>
              <w:rPr>
                <w:ins w:id="701" w:author="林社锡" w:date="2024-06-28T15:10:54Z"/>
                <w:rFonts w:ascii="Arial"/>
                <w:sz w:val="21"/>
              </w:rPr>
            </w:pPr>
          </w:p>
          <w:p>
            <w:pPr>
              <w:spacing w:line="266" w:lineRule="auto"/>
              <w:rPr>
                <w:ins w:id="702" w:author="林社锡" w:date="2024-06-28T15:10:54Z"/>
                <w:rFonts w:ascii="Arial"/>
                <w:sz w:val="21"/>
              </w:rPr>
            </w:pPr>
          </w:p>
          <w:p>
            <w:pPr>
              <w:spacing w:line="267" w:lineRule="auto"/>
              <w:rPr>
                <w:ins w:id="703" w:author="林社锡" w:date="2024-06-28T15:10:54Z"/>
                <w:rFonts w:ascii="Arial"/>
                <w:sz w:val="21"/>
              </w:rPr>
            </w:pPr>
          </w:p>
          <w:p>
            <w:pPr>
              <w:spacing w:before="65" w:line="229" w:lineRule="auto"/>
              <w:ind w:left="114"/>
              <w:rPr>
                <w:ins w:id="704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705" w:author="林社锡" w:date="2024-06-28T15:10:54Z">
              <w:r>
                <w:rPr>
                  <w:rFonts w:ascii="SimHei" w:hAnsi="SimHei" w:eastAsia="SimHei" w:cs="SimHei"/>
                  <w:spacing w:val="10"/>
                  <w:sz w:val="20"/>
                  <w:szCs w:val="20"/>
                </w:rPr>
                <w:t>投</w:t>
              </w:r>
            </w:ins>
            <w:ins w:id="706" w:author="林社锡" w:date="2024-06-28T15:10:54Z">
              <w:r>
                <w:rPr>
                  <w:rFonts w:ascii="SimHei" w:hAnsi="SimHei" w:eastAsia="SimHei" w:cs="SimHei"/>
                  <w:spacing w:val="9"/>
                  <w:sz w:val="20"/>
                  <w:szCs w:val="20"/>
                </w:rPr>
                <w:t>资方向和绩效目标</w:t>
              </w:r>
            </w:ins>
          </w:p>
        </w:tc>
        <w:tc>
          <w:tcPr>
            <w:tcW w:w="1828" w:type="dxa"/>
            <w:vAlign w:val="top"/>
          </w:tcPr>
          <w:p>
            <w:pPr>
              <w:spacing w:line="366" w:lineRule="auto"/>
              <w:rPr>
                <w:ins w:id="707" w:author="林社锡" w:date="2024-06-28T15:10:54Z"/>
                <w:rFonts w:ascii="Arial"/>
                <w:sz w:val="21"/>
              </w:rPr>
            </w:pPr>
          </w:p>
          <w:p>
            <w:pPr>
              <w:spacing w:before="86" w:line="208" w:lineRule="auto"/>
              <w:ind w:left="124"/>
              <w:rPr>
                <w:ins w:id="708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709" w:author="林社锡" w:date="2024-06-28T15:10:54Z">
              <w:r>
                <w:rPr>
                  <w:rFonts w:ascii="Microsoft YaHei" w:hAnsi="Microsoft YaHei" w:eastAsia="Microsoft YaHei" w:cs="Microsoft YaHei"/>
                  <w:spacing w:val="19"/>
                  <w:sz w:val="20"/>
                  <w:szCs w:val="20"/>
                </w:rPr>
                <w:t>□</w:t>
              </w:r>
            </w:ins>
            <w:ins w:id="710" w:author="林社锡" w:date="2024-06-28T15:10:54Z">
              <w:r>
                <w:rPr>
                  <w:rFonts w:ascii="Microsoft YaHei" w:hAnsi="Microsoft YaHei" w:eastAsia="Microsoft YaHei" w:cs="Microsoft YaHei"/>
                  <w:spacing w:val="18"/>
                  <w:sz w:val="20"/>
                  <w:szCs w:val="20"/>
                </w:rPr>
                <w:t>打造新动能</w:t>
              </w:r>
            </w:ins>
          </w:p>
        </w:tc>
        <w:tc>
          <w:tcPr>
            <w:tcW w:w="4716" w:type="dxa"/>
            <w:vAlign w:val="top"/>
          </w:tcPr>
          <w:p>
            <w:pPr>
              <w:spacing w:before="304" w:line="197" w:lineRule="auto"/>
              <w:ind w:left="111"/>
              <w:rPr>
                <w:ins w:id="711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712" w:author="林社锡" w:date="2024-06-28T15:10:54Z">
              <w:r>
                <w:rPr>
                  <w:rFonts w:ascii="Microsoft YaHei" w:hAnsi="Microsoft YaHei" w:eastAsia="Microsoft YaHei" w:cs="Microsoft YaHei"/>
                  <w:spacing w:val="8"/>
                  <w:sz w:val="20"/>
                  <w:szCs w:val="20"/>
                </w:rPr>
                <w:t>投资额</w:t>
              </w:r>
            </w:ins>
            <w:ins w:id="713" w:author="林社锡" w:date="2024-06-28T15:10:54Z">
              <w:r>
                <w:rPr>
                  <w:rFonts w:ascii="Times New Roman" w:hAnsi="Times New Roman" w:eastAsia="Times New Roman" w:cs="Times New Roman"/>
                  <w:spacing w:val="8"/>
                  <w:sz w:val="20"/>
                  <w:szCs w:val="20"/>
                </w:rPr>
                <w:t>:</w:t>
              </w:r>
            </w:ins>
            <w:ins w:id="714" w:author="林社锡" w:date="2024-06-28T15:10:54Z">
              <w:r>
                <w:rPr>
                  <w:rFonts w:ascii="Times New Roman" w:hAnsi="Times New Roman" w:eastAsia="Times New Roman" w:cs="Times New Roman"/>
                  <w:spacing w:val="7"/>
                  <w:sz w:val="20"/>
                  <w:szCs w:val="20"/>
                </w:rPr>
                <w:t xml:space="preserve"> </w:t>
              </w:r>
            </w:ins>
            <w:ins w:id="715" w:author="林社锡" w:date="2024-06-28T15:10:54Z">
              <w:r>
                <w:rPr>
                  <w:rFonts w:ascii="Times New Roman" w:hAnsi="Times New Roman" w:eastAsia="Times New Roman" w:cs="Times New Roman"/>
                  <w:spacing w:val="4"/>
                  <w:sz w:val="20"/>
                  <w:szCs w:val="20"/>
                </w:rPr>
                <w:t>__________</w:t>
              </w:r>
            </w:ins>
            <w:ins w:id="716" w:author="林社锡" w:date="2024-06-28T15:10:54Z">
              <w:r>
                <w:rPr>
                  <w:rFonts w:ascii="Microsoft YaHei" w:hAnsi="Microsoft YaHei" w:eastAsia="Microsoft YaHei" w:cs="Microsoft YaHei"/>
                  <w:spacing w:val="4"/>
                  <w:sz w:val="20"/>
                  <w:szCs w:val="20"/>
                </w:rPr>
                <w:t>万元 ，具体目标或标志性</w:t>
              </w:r>
            </w:ins>
          </w:p>
          <w:p>
            <w:pPr>
              <w:spacing w:before="17" w:line="208" w:lineRule="auto"/>
              <w:ind w:left="110"/>
              <w:rPr>
                <w:ins w:id="717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718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t>成</w:t>
              </w:r>
            </w:ins>
            <w:ins w:id="719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t>果：</w:t>
              </w:r>
            </w:ins>
            <w:ins w:id="720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 xml:space="preserve">                                                                   </w:t>
              </w:r>
            </w:ins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ins w:id="721" w:author="林社锡" w:date="2024-06-28T15:10:54Z"/>
        </w:trPr>
        <w:tc>
          <w:tcPr>
            <w:tcW w:w="21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ins w:id="722" w:author="林社锡" w:date="2024-06-28T15:10:54Z"/>
                <w:rFonts w:ascii="Arial"/>
                <w:sz w:val="21"/>
              </w:rPr>
            </w:pPr>
          </w:p>
        </w:tc>
        <w:tc>
          <w:tcPr>
            <w:tcW w:w="1828" w:type="dxa"/>
            <w:vAlign w:val="top"/>
          </w:tcPr>
          <w:p>
            <w:pPr>
              <w:spacing w:line="305" w:lineRule="auto"/>
              <w:rPr>
                <w:ins w:id="723" w:author="林社锡" w:date="2024-06-28T15:10:54Z"/>
                <w:rFonts w:ascii="Arial"/>
                <w:sz w:val="21"/>
              </w:rPr>
            </w:pPr>
          </w:p>
          <w:p>
            <w:pPr>
              <w:spacing w:before="85" w:line="207" w:lineRule="auto"/>
              <w:ind w:left="124"/>
              <w:rPr>
                <w:ins w:id="724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725" w:author="林社锡" w:date="2024-06-28T15:10:54Z">
              <w:r>
                <w:rPr>
                  <w:rFonts w:ascii="Microsoft YaHei" w:hAnsi="Microsoft YaHei" w:eastAsia="Microsoft YaHei" w:cs="Microsoft YaHei"/>
                  <w:spacing w:val="19"/>
                  <w:sz w:val="20"/>
                  <w:szCs w:val="20"/>
                </w:rPr>
                <w:t>□</w:t>
              </w:r>
            </w:ins>
            <w:ins w:id="726" w:author="林社锡" w:date="2024-06-28T15:10:54Z">
              <w:r>
                <w:rPr>
                  <w:rFonts w:ascii="Microsoft YaHei" w:hAnsi="Microsoft YaHei" w:eastAsia="Microsoft YaHei" w:cs="Microsoft YaHei"/>
                  <w:spacing w:val="18"/>
                  <w:sz w:val="20"/>
                  <w:szCs w:val="20"/>
                </w:rPr>
                <w:t>攻坚新技术</w:t>
              </w:r>
            </w:ins>
          </w:p>
        </w:tc>
        <w:tc>
          <w:tcPr>
            <w:tcW w:w="4716" w:type="dxa"/>
            <w:vAlign w:val="top"/>
          </w:tcPr>
          <w:p>
            <w:pPr>
              <w:spacing w:before="242" w:line="197" w:lineRule="auto"/>
              <w:ind w:left="111"/>
              <w:rPr>
                <w:ins w:id="727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728" w:author="林社锡" w:date="2024-06-28T15:10:54Z">
              <w:r>
                <w:rPr>
                  <w:rFonts w:ascii="Microsoft YaHei" w:hAnsi="Microsoft YaHei" w:eastAsia="Microsoft YaHei" w:cs="Microsoft YaHei"/>
                  <w:spacing w:val="8"/>
                  <w:sz w:val="20"/>
                  <w:szCs w:val="20"/>
                </w:rPr>
                <w:t>投资额</w:t>
              </w:r>
            </w:ins>
            <w:ins w:id="729" w:author="林社锡" w:date="2024-06-28T15:10:54Z">
              <w:r>
                <w:rPr>
                  <w:rFonts w:ascii="Times New Roman" w:hAnsi="Times New Roman" w:eastAsia="Times New Roman" w:cs="Times New Roman"/>
                  <w:spacing w:val="8"/>
                  <w:sz w:val="20"/>
                  <w:szCs w:val="20"/>
                </w:rPr>
                <w:t>:</w:t>
              </w:r>
            </w:ins>
            <w:ins w:id="730" w:author="林社锡" w:date="2024-06-28T15:10:54Z">
              <w:r>
                <w:rPr>
                  <w:rFonts w:ascii="Times New Roman" w:hAnsi="Times New Roman" w:eastAsia="Times New Roman" w:cs="Times New Roman"/>
                  <w:spacing w:val="7"/>
                  <w:sz w:val="20"/>
                  <w:szCs w:val="20"/>
                </w:rPr>
                <w:t xml:space="preserve"> </w:t>
              </w:r>
            </w:ins>
            <w:ins w:id="731" w:author="林社锡" w:date="2024-06-28T15:10:54Z">
              <w:r>
                <w:rPr>
                  <w:rFonts w:ascii="Times New Roman" w:hAnsi="Times New Roman" w:eastAsia="Times New Roman" w:cs="Times New Roman"/>
                  <w:spacing w:val="4"/>
                  <w:sz w:val="20"/>
                  <w:szCs w:val="20"/>
                </w:rPr>
                <w:t>__________</w:t>
              </w:r>
            </w:ins>
            <w:ins w:id="732" w:author="林社锡" w:date="2024-06-28T15:10:54Z">
              <w:r>
                <w:rPr>
                  <w:rFonts w:ascii="Microsoft YaHei" w:hAnsi="Microsoft YaHei" w:eastAsia="Microsoft YaHei" w:cs="Microsoft YaHei"/>
                  <w:spacing w:val="4"/>
                  <w:sz w:val="20"/>
                  <w:szCs w:val="20"/>
                </w:rPr>
                <w:t>万元 ，具体目标或标志性</w:t>
              </w:r>
            </w:ins>
          </w:p>
          <w:p>
            <w:pPr>
              <w:spacing w:before="18" w:line="208" w:lineRule="auto"/>
              <w:ind w:left="110"/>
              <w:rPr>
                <w:ins w:id="733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734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t>成</w:t>
              </w:r>
            </w:ins>
            <w:ins w:id="735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t>果：</w:t>
              </w:r>
            </w:ins>
            <w:ins w:id="736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 xml:space="preserve">                                                                   </w:t>
              </w:r>
            </w:ins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ins w:id="737" w:author="林社锡" w:date="2024-06-28T15:10:54Z"/>
        </w:trPr>
        <w:tc>
          <w:tcPr>
            <w:tcW w:w="21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ins w:id="738" w:author="林社锡" w:date="2024-06-28T15:10:54Z"/>
                <w:rFonts w:ascii="Arial"/>
                <w:sz w:val="21"/>
              </w:rPr>
            </w:pPr>
          </w:p>
        </w:tc>
        <w:tc>
          <w:tcPr>
            <w:tcW w:w="1828" w:type="dxa"/>
            <w:vAlign w:val="top"/>
          </w:tcPr>
          <w:p>
            <w:pPr>
              <w:spacing w:line="304" w:lineRule="auto"/>
              <w:rPr>
                <w:ins w:id="739" w:author="林社锡" w:date="2024-06-28T15:10:54Z"/>
                <w:rFonts w:ascii="Arial"/>
                <w:sz w:val="21"/>
              </w:rPr>
            </w:pPr>
          </w:p>
          <w:p>
            <w:pPr>
              <w:spacing w:before="86" w:line="208" w:lineRule="auto"/>
              <w:ind w:left="124"/>
              <w:rPr>
                <w:ins w:id="740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741" w:author="林社锡" w:date="2024-06-28T15:10:54Z">
              <w:r>
                <w:rPr>
                  <w:rFonts w:ascii="Microsoft YaHei" w:hAnsi="Microsoft YaHei" w:eastAsia="Microsoft YaHei" w:cs="Microsoft YaHei"/>
                  <w:spacing w:val="19"/>
                  <w:sz w:val="20"/>
                  <w:szCs w:val="20"/>
                </w:rPr>
                <w:t>□</w:t>
              </w:r>
            </w:ins>
            <w:ins w:id="742" w:author="林社锡" w:date="2024-06-28T15:10:54Z">
              <w:r>
                <w:rPr>
                  <w:rFonts w:ascii="Microsoft YaHei" w:hAnsi="Microsoft YaHei" w:eastAsia="Microsoft YaHei" w:cs="Microsoft YaHei"/>
                  <w:spacing w:val="18"/>
                  <w:sz w:val="20"/>
                  <w:szCs w:val="20"/>
                </w:rPr>
                <w:t>开发新产品</w:t>
              </w:r>
            </w:ins>
          </w:p>
        </w:tc>
        <w:tc>
          <w:tcPr>
            <w:tcW w:w="4716" w:type="dxa"/>
            <w:vAlign w:val="top"/>
          </w:tcPr>
          <w:p>
            <w:pPr>
              <w:spacing w:before="243" w:line="197" w:lineRule="auto"/>
              <w:ind w:left="111"/>
              <w:rPr>
                <w:ins w:id="743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744" w:author="林社锡" w:date="2024-06-28T15:10:54Z">
              <w:r>
                <w:rPr>
                  <w:rFonts w:ascii="Microsoft YaHei" w:hAnsi="Microsoft YaHei" w:eastAsia="Microsoft YaHei" w:cs="Microsoft YaHei"/>
                  <w:spacing w:val="8"/>
                  <w:sz w:val="20"/>
                  <w:szCs w:val="20"/>
                </w:rPr>
                <w:t>投资额</w:t>
              </w:r>
            </w:ins>
            <w:ins w:id="745" w:author="林社锡" w:date="2024-06-28T15:10:54Z">
              <w:r>
                <w:rPr>
                  <w:rFonts w:ascii="Times New Roman" w:hAnsi="Times New Roman" w:eastAsia="Times New Roman" w:cs="Times New Roman"/>
                  <w:spacing w:val="8"/>
                  <w:sz w:val="20"/>
                  <w:szCs w:val="20"/>
                </w:rPr>
                <w:t>:</w:t>
              </w:r>
            </w:ins>
            <w:ins w:id="746" w:author="林社锡" w:date="2024-06-28T15:10:54Z">
              <w:r>
                <w:rPr>
                  <w:rFonts w:ascii="Times New Roman" w:hAnsi="Times New Roman" w:eastAsia="Times New Roman" w:cs="Times New Roman"/>
                  <w:spacing w:val="7"/>
                  <w:sz w:val="20"/>
                  <w:szCs w:val="20"/>
                </w:rPr>
                <w:t xml:space="preserve"> </w:t>
              </w:r>
            </w:ins>
            <w:ins w:id="747" w:author="林社锡" w:date="2024-06-28T15:10:54Z">
              <w:r>
                <w:rPr>
                  <w:rFonts w:ascii="Times New Roman" w:hAnsi="Times New Roman" w:eastAsia="Times New Roman" w:cs="Times New Roman"/>
                  <w:spacing w:val="4"/>
                  <w:sz w:val="20"/>
                  <w:szCs w:val="20"/>
                </w:rPr>
                <w:t>__________</w:t>
              </w:r>
            </w:ins>
            <w:ins w:id="748" w:author="林社锡" w:date="2024-06-28T15:10:54Z">
              <w:r>
                <w:rPr>
                  <w:rFonts w:ascii="Microsoft YaHei" w:hAnsi="Microsoft YaHei" w:eastAsia="Microsoft YaHei" w:cs="Microsoft YaHei"/>
                  <w:spacing w:val="4"/>
                  <w:sz w:val="20"/>
                  <w:szCs w:val="20"/>
                </w:rPr>
                <w:t>万元 ，具体目标或标志性</w:t>
              </w:r>
            </w:ins>
          </w:p>
          <w:p>
            <w:pPr>
              <w:spacing w:before="18" w:line="208" w:lineRule="auto"/>
              <w:ind w:left="110"/>
              <w:rPr>
                <w:ins w:id="749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750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t>成</w:t>
              </w:r>
            </w:ins>
            <w:ins w:id="751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t>果：</w:t>
              </w:r>
            </w:ins>
            <w:ins w:id="752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 xml:space="preserve">                                                                   </w:t>
              </w:r>
            </w:ins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ins w:id="753" w:author="林社锡" w:date="2024-06-28T15:10:54Z"/>
        </w:trPr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ins w:id="754" w:author="林社锡" w:date="2024-06-28T15:10:54Z"/>
                <w:rFonts w:ascii="Arial"/>
                <w:sz w:val="21"/>
              </w:rPr>
            </w:pPr>
          </w:p>
        </w:tc>
        <w:tc>
          <w:tcPr>
            <w:tcW w:w="1828" w:type="dxa"/>
            <w:vAlign w:val="top"/>
          </w:tcPr>
          <w:p>
            <w:pPr>
              <w:spacing w:line="304" w:lineRule="auto"/>
              <w:rPr>
                <w:ins w:id="755" w:author="林社锡" w:date="2024-06-28T15:10:54Z"/>
                <w:rFonts w:ascii="Arial"/>
                <w:sz w:val="21"/>
              </w:rPr>
            </w:pPr>
          </w:p>
          <w:p>
            <w:pPr>
              <w:spacing w:before="86" w:line="208" w:lineRule="auto"/>
              <w:ind w:left="124"/>
              <w:rPr>
                <w:ins w:id="756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757" w:author="林社锡" w:date="2024-06-28T15:10:54Z">
              <w:r>
                <w:rPr>
                  <w:rFonts w:ascii="Microsoft YaHei" w:hAnsi="Microsoft YaHei" w:eastAsia="Microsoft YaHei" w:cs="Microsoft YaHei"/>
                  <w:spacing w:val="17"/>
                  <w:sz w:val="20"/>
                  <w:szCs w:val="20"/>
                </w:rPr>
                <w:t>□增强配套能</w:t>
              </w:r>
            </w:ins>
            <w:ins w:id="758" w:author="林社锡" w:date="2024-06-28T15:10:54Z">
              <w:r>
                <w:rPr>
                  <w:rFonts w:ascii="Microsoft YaHei" w:hAnsi="Microsoft YaHei" w:eastAsia="Microsoft YaHei" w:cs="Microsoft YaHei"/>
                  <w:spacing w:val="16"/>
                  <w:sz w:val="20"/>
                  <w:szCs w:val="20"/>
                </w:rPr>
                <w:t>力</w:t>
              </w:r>
            </w:ins>
          </w:p>
        </w:tc>
        <w:tc>
          <w:tcPr>
            <w:tcW w:w="4716" w:type="dxa"/>
            <w:vAlign w:val="top"/>
          </w:tcPr>
          <w:p>
            <w:pPr>
              <w:spacing w:before="242" w:line="197" w:lineRule="auto"/>
              <w:ind w:left="111"/>
              <w:rPr>
                <w:ins w:id="759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760" w:author="林社锡" w:date="2024-06-28T15:10:54Z">
              <w:r>
                <w:rPr>
                  <w:rFonts w:ascii="Microsoft YaHei" w:hAnsi="Microsoft YaHei" w:eastAsia="Microsoft YaHei" w:cs="Microsoft YaHei"/>
                  <w:spacing w:val="8"/>
                  <w:sz w:val="20"/>
                  <w:szCs w:val="20"/>
                </w:rPr>
                <w:t>投资额</w:t>
              </w:r>
            </w:ins>
            <w:ins w:id="761" w:author="林社锡" w:date="2024-06-28T15:10:54Z">
              <w:r>
                <w:rPr>
                  <w:rFonts w:ascii="Times New Roman" w:hAnsi="Times New Roman" w:eastAsia="Times New Roman" w:cs="Times New Roman"/>
                  <w:spacing w:val="8"/>
                  <w:sz w:val="20"/>
                  <w:szCs w:val="20"/>
                </w:rPr>
                <w:t>:</w:t>
              </w:r>
            </w:ins>
            <w:ins w:id="762" w:author="林社锡" w:date="2024-06-28T15:10:54Z">
              <w:r>
                <w:rPr>
                  <w:rFonts w:ascii="Times New Roman" w:hAnsi="Times New Roman" w:eastAsia="Times New Roman" w:cs="Times New Roman"/>
                  <w:spacing w:val="7"/>
                  <w:sz w:val="20"/>
                  <w:szCs w:val="20"/>
                </w:rPr>
                <w:t xml:space="preserve"> </w:t>
              </w:r>
            </w:ins>
            <w:ins w:id="763" w:author="林社锡" w:date="2024-06-28T15:10:54Z">
              <w:r>
                <w:rPr>
                  <w:rFonts w:ascii="Times New Roman" w:hAnsi="Times New Roman" w:eastAsia="Times New Roman" w:cs="Times New Roman"/>
                  <w:spacing w:val="4"/>
                  <w:sz w:val="20"/>
                  <w:szCs w:val="20"/>
                </w:rPr>
                <w:t>__________</w:t>
              </w:r>
            </w:ins>
            <w:ins w:id="764" w:author="林社锡" w:date="2024-06-28T15:10:54Z">
              <w:r>
                <w:rPr>
                  <w:rFonts w:ascii="Microsoft YaHei" w:hAnsi="Microsoft YaHei" w:eastAsia="Microsoft YaHei" w:cs="Microsoft YaHei"/>
                  <w:spacing w:val="4"/>
                  <w:sz w:val="20"/>
                  <w:szCs w:val="20"/>
                </w:rPr>
                <w:t>万元 ，具体目标或标志性</w:t>
              </w:r>
            </w:ins>
          </w:p>
          <w:p>
            <w:pPr>
              <w:spacing w:before="17" w:line="208" w:lineRule="auto"/>
              <w:ind w:left="110"/>
              <w:rPr>
                <w:ins w:id="765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766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t>成</w:t>
              </w:r>
            </w:ins>
            <w:ins w:id="767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t>果：</w:t>
              </w:r>
            </w:ins>
            <w:ins w:id="768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 xml:space="preserve">                                                                   </w:t>
              </w:r>
            </w:ins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5" w:hRule="atLeast"/>
          <w:ins w:id="769" w:author="林社锡" w:date="2024-06-28T15:10:54Z"/>
        </w:trPr>
        <w:tc>
          <w:tcPr>
            <w:tcW w:w="2169" w:type="dxa"/>
            <w:vAlign w:val="top"/>
          </w:tcPr>
          <w:p>
            <w:pPr>
              <w:spacing w:line="241" w:lineRule="auto"/>
              <w:rPr>
                <w:ins w:id="770" w:author="林社锡" w:date="2024-06-28T15:10:54Z"/>
                <w:rFonts w:ascii="Arial"/>
                <w:sz w:val="21"/>
              </w:rPr>
            </w:pPr>
          </w:p>
          <w:p>
            <w:pPr>
              <w:spacing w:line="241" w:lineRule="auto"/>
              <w:rPr>
                <w:ins w:id="771" w:author="林社锡" w:date="2024-06-28T15:10:54Z"/>
                <w:rFonts w:ascii="Arial"/>
                <w:sz w:val="21"/>
              </w:rPr>
            </w:pPr>
          </w:p>
          <w:p>
            <w:pPr>
              <w:spacing w:line="241" w:lineRule="auto"/>
              <w:rPr>
                <w:ins w:id="772" w:author="林社锡" w:date="2024-06-28T15:10:54Z"/>
                <w:rFonts w:ascii="Arial"/>
                <w:sz w:val="21"/>
              </w:rPr>
            </w:pPr>
          </w:p>
          <w:p>
            <w:pPr>
              <w:spacing w:line="241" w:lineRule="auto"/>
              <w:rPr>
                <w:ins w:id="773" w:author="林社锡" w:date="2024-06-28T15:10:54Z"/>
                <w:rFonts w:ascii="Arial"/>
                <w:sz w:val="21"/>
              </w:rPr>
            </w:pPr>
          </w:p>
          <w:p>
            <w:pPr>
              <w:spacing w:line="241" w:lineRule="auto"/>
              <w:rPr>
                <w:ins w:id="774" w:author="林社锡" w:date="2024-06-28T15:10:54Z"/>
                <w:rFonts w:ascii="Arial"/>
                <w:sz w:val="21"/>
              </w:rPr>
            </w:pPr>
          </w:p>
          <w:p>
            <w:pPr>
              <w:spacing w:line="242" w:lineRule="auto"/>
              <w:rPr>
                <w:ins w:id="775" w:author="林社锡" w:date="2024-06-28T15:10:54Z"/>
                <w:rFonts w:ascii="Arial"/>
                <w:sz w:val="21"/>
              </w:rPr>
            </w:pPr>
          </w:p>
          <w:p>
            <w:pPr>
              <w:spacing w:before="65" w:line="296" w:lineRule="auto"/>
              <w:ind w:left="116" w:right="114" w:hanging="2"/>
              <w:rPr>
                <w:ins w:id="776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777" w:author="林社锡" w:date="2024-06-28T15:10:54Z">
              <w:r>
                <w:rPr>
                  <w:rFonts w:ascii="SimHei" w:hAnsi="SimHei" w:eastAsia="SimHei" w:cs="SimHei"/>
                  <w:spacing w:val="10"/>
                  <w:sz w:val="20"/>
                  <w:szCs w:val="20"/>
                </w:rPr>
                <w:t>企</w:t>
              </w:r>
            </w:ins>
            <w:ins w:id="778" w:author="林社锡" w:date="2024-06-28T15:10:54Z">
              <w:r>
                <w:rPr>
                  <w:rFonts w:ascii="SimHei" w:hAnsi="SimHei" w:eastAsia="SimHei" w:cs="SimHei"/>
                  <w:spacing w:val="9"/>
                  <w:sz w:val="20"/>
                  <w:szCs w:val="20"/>
                </w:rPr>
                <w:t>业总体情况简要介</w:t>
              </w:r>
            </w:ins>
            <w:ins w:id="779" w:author="林社锡" w:date="2024-06-28T15:10:54Z">
              <w:r>
                <w:rPr>
                  <w:rFonts w:ascii="SimHei" w:hAnsi="SimHei" w:eastAsia="SimHei" w:cs="SimHei"/>
                  <w:sz w:val="20"/>
                  <w:szCs w:val="20"/>
                </w:rPr>
                <w:t xml:space="preserve"> </w:t>
              </w:r>
            </w:ins>
            <w:ins w:id="780" w:author="林社锡" w:date="2024-06-28T15:10:54Z">
              <w:r>
                <w:rPr>
                  <w:rFonts w:ascii="SimHei" w:hAnsi="SimHei" w:eastAsia="SimHei" w:cs="SimHei"/>
                  <w:spacing w:val="10"/>
                  <w:sz w:val="20"/>
                  <w:szCs w:val="20"/>
                </w:rPr>
                <w:t>绍</w:t>
              </w:r>
            </w:ins>
            <w:ins w:id="781" w:author="林社锡" w:date="2024-06-28T15:10:54Z">
              <w:r>
                <w:rPr>
                  <w:rFonts w:ascii="SimHei" w:hAnsi="SimHei" w:eastAsia="SimHei" w:cs="SimHei"/>
                  <w:spacing w:val="6"/>
                  <w:sz w:val="20"/>
                  <w:szCs w:val="20"/>
                </w:rPr>
                <w:t xml:space="preserve"> (</w:t>
              </w:r>
            </w:ins>
            <w:ins w:id="782" w:author="林社锡" w:date="2024-06-28T15:10:54Z">
              <w:r>
                <w:rPr>
                  <w:rFonts w:ascii="Times New Roman" w:hAnsi="Times New Roman" w:eastAsia="Times New Roman" w:cs="Times New Roman"/>
                  <w:spacing w:val="6"/>
                  <w:sz w:val="20"/>
                  <w:szCs w:val="20"/>
                </w:rPr>
                <w:t xml:space="preserve">2000 </w:t>
              </w:r>
            </w:ins>
            <w:ins w:id="783" w:author="林社锡" w:date="2024-06-28T15:10:54Z">
              <w:r>
                <w:rPr>
                  <w:rFonts w:ascii="SimHei" w:hAnsi="SimHei" w:eastAsia="SimHei" w:cs="SimHei"/>
                  <w:spacing w:val="6"/>
                  <w:sz w:val="20"/>
                  <w:szCs w:val="20"/>
                </w:rPr>
                <w:t>字以内，请</w:t>
              </w:r>
            </w:ins>
            <w:ins w:id="784" w:author="林社锡" w:date="2024-06-28T15:10:54Z">
              <w:r>
                <w:rPr>
                  <w:rFonts w:ascii="SimHei" w:hAnsi="SimHei" w:eastAsia="SimHei" w:cs="SimHei"/>
                  <w:sz w:val="20"/>
                  <w:szCs w:val="20"/>
                </w:rPr>
                <w:t xml:space="preserve"> </w:t>
              </w:r>
            </w:ins>
            <w:ins w:id="785" w:author="林社锡" w:date="2024-06-28T15:10:54Z">
              <w:r>
                <w:rPr>
                  <w:rFonts w:ascii="SimHei" w:hAnsi="SimHei" w:eastAsia="SimHei" w:cs="SimHei"/>
                  <w:spacing w:val="8"/>
                  <w:sz w:val="20"/>
                  <w:szCs w:val="20"/>
                </w:rPr>
                <w:t>勿</w:t>
              </w:r>
            </w:ins>
            <w:ins w:id="786" w:author="林社锡" w:date="2024-06-28T15:10:54Z">
              <w:r>
                <w:rPr>
                  <w:rFonts w:ascii="SimHei" w:hAnsi="SimHei" w:eastAsia="SimHei" w:cs="SimHei"/>
                  <w:spacing w:val="5"/>
                  <w:sz w:val="20"/>
                  <w:szCs w:val="20"/>
                </w:rPr>
                <w:t>另附页)</w:t>
              </w:r>
            </w:ins>
          </w:p>
        </w:tc>
        <w:tc>
          <w:tcPr>
            <w:tcW w:w="6544" w:type="dxa"/>
            <w:gridSpan w:val="2"/>
            <w:vAlign w:val="top"/>
          </w:tcPr>
          <w:p>
            <w:pPr>
              <w:spacing w:line="286" w:lineRule="auto"/>
              <w:rPr>
                <w:ins w:id="787" w:author="林社锡" w:date="2024-06-28T15:10:54Z"/>
                <w:rFonts w:ascii="Arial"/>
                <w:sz w:val="21"/>
              </w:rPr>
            </w:pPr>
          </w:p>
          <w:p>
            <w:pPr>
              <w:spacing w:line="286" w:lineRule="auto"/>
              <w:rPr>
                <w:ins w:id="788" w:author="林社锡" w:date="2024-06-28T15:10:54Z"/>
                <w:rFonts w:ascii="Arial"/>
                <w:sz w:val="21"/>
              </w:rPr>
            </w:pPr>
          </w:p>
          <w:p>
            <w:pPr>
              <w:spacing w:line="287" w:lineRule="auto"/>
              <w:rPr>
                <w:ins w:id="789" w:author="林社锡" w:date="2024-06-28T15:10:54Z"/>
                <w:rFonts w:ascii="Arial"/>
                <w:sz w:val="21"/>
              </w:rPr>
            </w:pPr>
          </w:p>
          <w:p>
            <w:pPr>
              <w:spacing w:line="287" w:lineRule="auto"/>
              <w:rPr>
                <w:ins w:id="790" w:author="林社锡" w:date="2024-06-28T15:10:54Z"/>
                <w:rFonts w:ascii="Arial"/>
                <w:sz w:val="21"/>
              </w:rPr>
            </w:pPr>
          </w:p>
          <w:p>
            <w:pPr>
              <w:spacing w:before="86" w:line="209" w:lineRule="auto"/>
              <w:ind w:left="124" w:right="137" w:hanging="16"/>
              <w:rPr>
                <w:ins w:id="791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792" w:author="林社锡" w:date="2024-06-28T15:10:54Z">
              <w:r>
                <w:rPr>
                  <w:rFonts w:ascii="Microsoft YaHei" w:hAnsi="Microsoft YaHei" w:eastAsia="Microsoft YaHei" w:cs="Microsoft YaHei"/>
                  <w:spacing w:val="10"/>
                  <w:sz w:val="20"/>
                  <w:szCs w:val="20"/>
                </w:rPr>
                <w:t>一、</w:t>
              </w:r>
            </w:ins>
            <w:ins w:id="793" w:author="林社锡" w:date="2024-06-28T15:10:54Z">
              <w:r>
                <w:rPr>
                  <w:rFonts w:ascii="Microsoft YaHei" w:hAnsi="Microsoft YaHei" w:eastAsia="Microsoft YaHei" w:cs="Microsoft YaHei"/>
                  <w:spacing w:val="9"/>
                  <w:sz w:val="20"/>
                  <w:szCs w:val="20"/>
                </w:rPr>
                <w:t>企</w:t>
              </w:r>
            </w:ins>
            <w:ins w:id="794" w:author="林社锡" w:date="2024-06-28T15:10:54Z">
              <w:r>
                <w:rPr>
                  <w:rFonts w:ascii="Microsoft YaHei" w:hAnsi="Microsoft YaHei" w:eastAsia="Microsoft YaHei" w:cs="Microsoft YaHei"/>
                  <w:spacing w:val="5"/>
                  <w:sz w:val="20"/>
                  <w:szCs w:val="20"/>
                </w:rPr>
                <w:t>业经营管理概况。从事细分领域及从业时间，企业在细分领域</w:t>
              </w:r>
            </w:ins>
            <w:ins w:id="795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</w:rPr>
                <w:t xml:space="preserve"> </w:t>
              </w:r>
            </w:ins>
            <w:ins w:id="796" w:author="林社锡" w:date="2024-06-28T15:10:54Z">
              <w:r>
                <w:rPr>
                  <w:rFonts w:ascii="Microsoft YaHei" w:hAnsi="Microsoft YaHei" w:eastAsia="Microsoft YaHei" w:cs="Microsoft YaHei"/>
                  <w:spacing w:val="4"/>
                  <w:sz w:val="20"/>
                  <w:szCs w:val="20"/>
                </w:rPr>
                <w:t>的</w:t>
              </w:r>
            </w:ins>
            <w:ins w:id="797" w:author="林社锡" w:date="2024-06-28T15:10:54Z">
              <w:r>
                <w:rPr>
                  <w:rFonts w:ascii="Microsoft YaHei" w:hAnsi="Microsoft YaHei" w:eastAsia="Microsoft YaHei" w:cs="Microsoft YaHei"/>
                  <w:spacing w:val="2"/>
                  <w:sz w:val="20"/>
                  <w:szCs w:val="20"/>
                </w:rPr>
                <w:t>地位，企业经营战略等。</w:t>
              </w:r>
            </w:ins>
          </w:p>
          <w:p>
            <w:pPr>
              <w:spacing w:before="4" w:line="209" w:lineRule="auto"/>
              <w:ind w:left="108" w:right="135"/>
              <w:rPr>
                <w:ins w:id="798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799" w:author="林社锡" w:date="2024-06-28T15:10:54Z">
              <w:r>
                <w:rPr>
                  <w:rFonts w:ascii="Microsoft YaHei" w:hAnsi="Microsoft YaHei" w:eastAsia="Microsoft YaHei" w:cs="Microsoft YaHei"/>
                  <w:spacing w:val="10"/>
                  <w:sz w:val="20"/>
                  <w:szCs w:val="20"/>
                </w:rPr>
                <w:t>二、企</w:t>
              </w:r>
            </w:ins>
            <w:ins w:id="800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t>业</w:t>
              </w:r>
            </w:ins>
            <w:ins w:id="801" w:author="林社锡" w:date="2024-06-28T15:10:54Z">
              <w:r>
                <w:rPr>
                  <w:rFonts w:ascii="Microsoft YaHei" w:hAnsi="Microsoft YaHei" w:eastAsia="Microsoft YaHei" w:cs="Microsoft YaHei"/>
                  <w:spacing w:val="5"/>
                  <w:sz w:val="20"/>
                  <w:szCs w:val="20"/>
                </w:rPr>
                <w:t>主导产品及技术情况。关键领域补短板锻长板，参与关键核</w:t>
              </w:r>
            </w:ins>
            <w:ins w:id="802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</w:rPr>
                <w:t xml:space="preserve"> </w:t>
              </w:r>
            </w:ins>
            <w:ins w:id="803" w:author="林社锡" w:date="2024-06-28T15:10:54Z">
              <w:r>
                <w:rPr>
                  <w:rFonts w:ascii="Microsoft YaHei" w:hAnsi="Microsoft YaHei" w:eastAsia="Microsoft YaHei" w:cs="Microsoft YaHei"/>
                  <w:spacing w:val="18"/>
                  <w:sz w:val="20"/>
                  <w:szCs w:val="20"/>
                </w:rPr>
                <w:t>心技</w:t>
              </w:r>
            </w:ins>
            <w:ins w:id="804" w:author="林社锡" w:date="2024-06-28T15:10:54Z">
              <w:r>
                <w:rPr>
                  <w:rFonts w:ascii="Microsoft YaHei" w:hAnsi="Microsoft YaHei" w:eastAsia="Microsoft YaHei" w:cs="Microsoft YaHei"/>
                  <w:spacing w:val="13"/>
                  <w:sz w:val="20"/>
                  <w:szCs w:val="20"/>
                </w:rPr>
                <w:t>术</w:t>
              </w:r>
            </w:ins>
            <w:ins w:id="805" w:author="林社锡" w:date="2024-06-28T15:10:54Z">
              <w:r>
                <w:rPr>
                  <w:rFonts w:ascii="Microsoft YaHei" w:hAnsi="Microsoft YaHei" w:eastAsia="Microsoft YaHei" w:cs="Microsoft YaHei"/>
                  <w:spacing w:val="9"/>
                  <w:sz w:val="20"/>
                  <w:szCs w:val="20"/>
                </w:rPr>
                <w:t>攻关等情况；所属产业链供应链情况；知识产权积累和运用情</w:t>
              </w:r>
            </w:ins>
            <w:ins w:id="806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</w:rPr>
                <w:t xml:space="preserve"> </w:t>
              </w:r>
            </w:ins>
            <w:ins w:id="807" w:author="林社锡" w:date="2024-06-28T15:10:54Z">
              <w:r>
                <w:rPr>
                  <w:rFonts w:ascii="Microsoft YaHei" w:hAnsi="Microsoft YaHei" w:eastAsia="Microsoft YaHei" w:cs="Microsoft YaHei"/>
                  <w:spacing w:val="5"/>
                  <w:sz w:val="20"/>
                  <w:szCs w:val="20"/>
                </w:rPr>
                <w:t>况等。</w:t>
              </w:r>
            </w:ins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8" w:hRule="atLeast"/>
          <w:ins w:id="808" w:author="林社锡" w:date="2024-06-28T15:10:54Z"/>
        </w:trPr>
        <w:tc>
          <w:tcPr>
            <w:tcW w:w="2169" w:type="dxa"/>
            <w:vAlign w:val="top"/>
          </w:tcPr>
          <w:p>
            <w:pPr>
              <w:spacing w:line="262" w:lineRule="auto"/>
              <w:rPr>
                <w:ins w:id="809" w:author="林社锡" w:date="2024-06-28T15:10:54Z"/>
                <w:rFonts w:ascii="Arial"/>
                <w:sz w:val="21"/>
              </w:rPr>
            </w:pPr>
          </w:p>
          <w:p>
            <w:pPr>
              <w:spacing w:line="262" w:lineRule="auto"/>
              <w:rPr>
                <w:ins w:id="810" w:author="林社锡" w:date="2024-06-28T15:10:54Z"/>
                <w:rFonts w:ascii="Arial"/>
                <w:sz w:val="21"/>
              </w:rPr>
            </w:pPr>
          </w:p>
          <w:p>
            <w:pPr>
              <w:spacing w:line="262" w:lineRule="auto"/>
              <w:rPr>
                <w:ins w:id="811" w:author="林社锡" w:date="2024-06-28T15:10:54Z"/>
                <w:rFonts w:ascii="Arial"/>
                <w:sz w:val="21"/>
              </w:rPr>
            </w:pPr>
          </w:p>
          <w:p>
            <w:pPr>
              <w:spacing w:line="262" w:lineRule="auto"/>
              <w:rPr>
                <w:ins w:id="812" w:author="林社锡" w:date="2024-06-28T15:10:54Z"/>
                <w:rFonts w:ascii="Arial"/>
                <w:sz w:val="21"/>
              </w:rPr>
            </w:pPr>
          </w:p>
          <w:p>
            <w:pPr>
              <w:spacing w:line="263" w:lineRule="auto"/>
              <w:rPr>
                <w:ins w:id="813" w:author="林社锡" w:date="2024-06-28T15:10:54Z"/>
                <w:rFonts w:ascii="Arial"/>
                <w:sz w:val="21"/>
              </w:rPr>
            </w:pPr>
          </w:p>
          <w:p>
            <w:pPr>
              <w:spacing w:line="263" w:lineRule="auto"/>
              <w:rPr>
                <w:ins w:id="814" w:author="林社锡" w:date="2024-06-28T15:10:54Z"/>
                <w:rFonts w:ascii="Arial"/>
                <w:sz w:val="21"/>
              </w:rPr>
            </w:pPr>
          </w:p>
          <w:p>
            <w:pPr>
              <w:spacing w:before="65" w:line="229" w:lineRule="auto"/>
              <w:ind w:left="119"/>
              <w:rPr>
                <w:ins w:id="815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ins w:id="816" w:author="林社锡" w:date="2024-06-28T15:10:54Z">
              <w:r>
                <w:rPr>
                  <w:rFonts w:ascii="SimHei" w:hAnsi="SimHei" w:eastAsia="SimHei" w:cs="SimHei"/>
                  <w:spacing w:val="9"/>
                  <w:sz w:val="20"/>
                  <w:szCs w:val="20"/>
                </w:rPr>
                <w:t>真</w:t>
              </w:r>
            </w:ins>
            <w:ins w:id="817" w:author="林社锡" w:date="2024-06-28T15:10:54Z">
              <w:r>
                <w:rPr>
                  <w:rFonts w:ascii="SimHei" w:hAnsi="SimHei" w:eastAsia="SimHei" w:cs="SimHei"/>
                  <w:spacing w:val="7"/>
                  <w:sz w:val="20"/>
                  <w:szCs w:val="20"/>
                </w:rPr>
                <w:t>实性声明</w:t>
              </w:r>
            </w:ins>
          </w:p>
        </w:tc>
        <w:tc>
          <w:tcPr>
            <w:tcW w:w="6544" w:type="dxa"/>
            <w:gridSpan w:val="2"/>
            <w:vAlign w:val="top"/>
          </w:tcPr>
          <w:p>
            <w:pPr>
              <w:spacing w:line="281" w:lineRule="auto"/>
              <w:rPr>
                <w:ins w:id="818" w:author="林社锡" w:date="2024-06-28T15:10:54Z"/>
                <w:rFonts w:ascii="Arial"/>
                <w:sz w:val="21"/>
              </w:rPr>
            </w:pPr>
          </w:p>
          <w:p>
            <w:pPr>
              <w:spacing w:line="281" w:lineRule="auto"/>
              <w:rPr>
                <w:ins w:id="819" w:author="林社锡" w:date="2024-06-28T15:10:54Z"/>
                <w:rFonts w:ascii="Arial"/>
                <w:sz w:val="21"/>
              </w:rPr>
            </w:pPr>
          </w:p>
          <w:p>
            <w:pPr>
              <w:spacing w:line="281" w:lineRule="auto"/>
              <w:rPr>
                <w:ins w:id="820" w:author="林社锡" w:date="2024-06-28T15:10:54Z"/>
                <w:rFonts w:ascii="Arial"/>
                <w:sz w:val="21"/>
              </w:rPr>
            </w:pPr>
          </w:p>
          <w:p>
            <w:pPr>
              <w:spacing w:before="86" w:line="207" w:lineRule="auto"/>
              <w:ind w:left="544"/>
              <w:rPr>
                <w:ins w:id="821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822" w:author="林社锡" w:date="2024-06-28T15:10:54Z">
              <w:r>
                <w:rPr>
                  <w:rFonts w:ascii="Microsoft YaHei" w:hAnsi="Microsoft YaHei" w:eastAsia="Microsoft YaHei" w:cs="Microsoft YaHei"/>
                  <w:spacing w:val="8"/>
                  <w:sz w:val="20"/>
                  <w:szCs w:val="20"/>
                </w:rPr>
                <w:t>以上所填内</w:t>
              </w:r>
            </w:ins>
            <w:ins w:id="823" w:author="林社锡" w:date="2024-06-28T15:10:54Z">
              <w:r>
                <w:rPr>
                  <w:rFonts w:ascii="Microsoft YaHei" w:hAnsi="Microsoft YaHei" w:eastAsia="Microsoft YaHei" w:cs="Microsoft YaHei"/>
                  <w:spacing w:val="4"/>
                  <w:sz w:val="20"/>
                  <w:szCs w:val="20"/>
                </w:rPr>
                <w:t>容和提交资料均准确、真实、合法、有效、无涉密信</w:t>
              </w:r>
            </w:ins>
          </w:p>
          <w:p>
            <w:pPr>
              <w:spacing w:before="105" w:line="207" w:lineRule="auto"/>
              <w:ind w:left="110"/>
              <w:rPr>
                <w:ins w:id="824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825" w:author="林社锡" w:date="2024-06-28T15:10:54Z">
              <w:r>
                <w:rPr>
                  <w:rFonts w:ascii="Microsoft YaHei" w:hAnsi="Microsoft YaHei" w:eastAsia="Microsoft YaHei" w:cs="Microsoft YaHei"/>
                  <w:spacing w:val="8"/>
                  <w:sz w:val="20"/>
                  <w:szCs w:val="20"/>
                </w:rPr>
                <w:t>息</w:t>
              </w:r>
            </w:ins>
            <w:ins w:id="826" w:author="林社锡" w:date="2024-06-28T15:10:54Z">
              <w:r>
                <w:rPr>
                  <w:rFonts w:ascii="Microsoft YaHei" w:hAnsi="Microsoft YaHei" w:eastAsia="Microsoft YaHei" w:cs="Microsoft YaHei"/>
                  <w:spacing w:val="4"/>
                  <w:sz w:val="20"/>
                  <w:szCs w:val="20"/>
                </w:rPr>
                <w:t>，本企业愿为此承担有关责任。</w:t>
              </w:r>
            </w:ins>
          </w:p>
          <w:p>
            <w:pPr>
              <w:spacing w:line="359" w:lineRule="auto"/>
              <w:rPr>
                <w:ins w:id="827" w:author="林社锡" w:date="2024-06-28T15:10:54Z"/>
                <w:rFonts w:ascii="Arial"/>
                <w:sz w:val="21"/>
              </w:rPr>
            </w:pPr>
          </w:p>
          <w:p>
            <w:pPr>
              <w:spacing w:line="359" w:lineRule="auto"/>
              <w:rPr>
                <w:ins w:id="828" w:author="林社锡" w:date="2024-06-28T15:10:54Z"/>
                <w:rFonts w:ascii="Arial"/>
                <w:sz w:val="21"/>
              </w:rPr>
            </w:pPr>
          </w:p>
          <w:p>
            <w:pPr>
              <w:spacing w:before="86" w:line="198" w:lineRule="auto"/>
              <w:ind w:left="113"/>
              <w:rPr>
                <w:ins w:id="829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ins w:id="830" w:author="林社锡" w:date="2024-06-28T15:10:54Z">
              <w:r>
                <w:rPr>
                  <w:rFonts w:ascii="SimHei" w:hAnsi="SimHei" w:eastAsia="SimHei" w:cs="SimHei"/>
                  <w:spacing w:val="1"/>
                  <w:sz w:val="20"/>
                  <w:szCs w:val="20"/>
                </w:rPr>
                <w:t xml:space="preserve">法定代表人(签名) </w:t>
              </w:r>
            </w:ins>
            <w:ins w:id="831" w:author="林社锡" w:date="2024-06-28T15:10:54Z">
              <w:r>
                <w:rPr>
                  <w:rFonts w:ascii="Microsoft YaHei" w:hAnsi="Microsoft YaHei" w:eastAsia="Microsoft YaHei" w:cs="Microsoft YaHei"/>
                  <w:spacing w:val="1"/>
                  <w:sz w:val="20"/>
                  <w:szCs w:val="20"/>
                </w:rPr>
                <w:t xml:space="preserve">：        </w:t>
              </w:r>
            </w:ins>
            <w:ins w:id="832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</w:rPr>
                <w:t xml:space="preserve">    </w:t>
              </w:r>
            </w:ins>
            <w:ins w:id="833" w:author="林社锡" w:date="2024-06-28T15:10:54Z">
              <w:r>
                <w:rPr>
                  <w:rFonts w:ascii="SimHei" w:hAnsi="SimHei" w:eastAsia="SimHei" w:cs="SimHei"/>
                  <w:sz w:val="20"/>
                  <w:szCs w:val="20"/>
                </w:rPr>
                <w:t xml:space="preserve">(企业公章) </w:t>
              </w:r>
            </w:ins>
            <w:ins w:id="834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</w:rPr>
                <w:t>：</w:t>
              </w:r>
            </w:ins>
          </w:p>
        </w:tc>
      </w:tr>
    </w:tbl>
    <w:p>
      <w:pPr>
        <w:rPr>
          <w:ins w:id="835" w:author="林社锡" w:date="2024-06-28T15:10:54Z"/>
          <w:rFonts w:ascii="Arial"/>
          <w:sz w:val="21"/>
        </w:rPr>
      </w:pPr>
    </w:p>
    <w:p>
      <w:pPr>
        <w:spacing w:before="236" w:line="186" w:lineRule="auto"/>
        <w:ind w:left="20"/>
        <w:outlineLvl w:val="0"/>
        <w:rPr>
          <w:del w:id="836" w:author="林社锡" w:date="2024-06-28T15:10:54Z"/>
          <w:rFonts w:ascii="Microsoft YaHei" w:hAnsi="Microsoft YaHei" w:eastAsia="Microsoft YaHei" w:cs="Microsoft YaHei"/>
          <w:sz w:val="55"/>
          <w:szCs w:val="55"/>
        </w:rPr>
      </w:pPr>
      <w:del w:id="837" w:author="林社锡" w:date="2024-06-28T15:10:54Z">
        <w:r>
          <w:rPr>
            <w:rFonts w:ascii="Times New Roman" w:hAnsi="Times New Roman" w:eastAsia="Times New Roman" w:cs="Times New Roman"/>
            <w:spacing w:val="-34"/>
            <w:sz w:val="55"/>
            <w:szCs w:val="55"/>
          </w:rPr>
          <w:delText xml:space="preserve">XX </w:delText>
        </w:r>
      </w:del>
      <w:del w:id="838" w:author="林社锡" w:date="2024-06-28T15:10:54Z">
        <w:r>
          <w:rPr>
            <w:rFonts w:ascii="Microsoft YaHei" w:hAnsi="Microsoft YaHei" w:eastAsia="Microsoft YaHei" w:cs="Microsoft YaHei"/>
            <w:spacing w:val="-34"/>
            <w:sz w:val="55"/>
            <w:szCs w:val="55"/>
          </w:rPr>
          <w:delText xml:space="preserve">省份第 </w:delText>
        </w:r>
      </w:del>
      <w:del w:id="839" w:author="林社锡" w:date="2024-06-28T15:10:54Z">
        <w:r>
          <w:rPr>
            <w:rFonts w:ascii="Times New Roman" w:hAnsi="Times New Roman" w:eastAsia="Times New Roman" w:cs="Times New Roman"/>
            <w:spacing w:val="-34"/>
            <w:sz w:val="55"/>
            <w:szCs w:val="55"/>
          </w:rPr>
          <w:delText xml:space="preserve">X </w:delText>
        </w:r>
      </w:del>
      <w:del w:id="840" w:author="林社锡" w:date="2024-06-28T15:10:54Z">
        <w:r>
          <w:rPr>
            <w:rFonts w:ascii="Microsoft YaHei" w:hAnsi="Microsoft YaHei" w:eastAsia="Microsoft YaHei" w:cs="Microsoft YaHei"/>
            <w:spacing w:val="-34"/>
            <w:sz w:val="55"/>
            <w:szCs w:val="55"/>
          </w:rPr>
          <w:delText>批重点“小巨人”企业</w:delText>
        </w:r>
      </w:del>
    </w:p>
    <w:p>
      <w:pPr>
        <w:spacing w:line="244" w:lineRule="auto"/>
        <w:rPr>
          <w:del w:id="841" w:author="林社锡" w:date="2024-06-28T15:10:54Z"/>
          <w:rFonts w:ascii="Arial"/>
          <w:sz w:val="21"/>
        </w:rPr>
      </w:pPr>
    </w:p>
    <w:p>
      <w:pPr>
        <w:spacing w:line="244" w:lineRule="auto"/>
        <w:rPr>
          <w:del w:id="842" w:author="林社锡" w:date="2024-06-28T15:10:54Z"/>
          <w:rFonts w:ascii="Arial"/>
          <w:sz w:val="21"/>
        </w:rPr>
      </w:pPr>
    </w:p>
    <w:p>
      <w:pPr>
        <w:spacing w:line="245" w:lineRule="auto"/>
        <w:rPr>
          <w:del w:id="843" w:author="林社锡" w:date="2024-06-28T15:10:54Z"/>
          <w:rFonts w:ascii="Arial"/>
          <w:sz w:val="21"/>
        </w:rPr>
      </w:pPr>
    </w:p>
    <w:p>
      <w:pPr>
        <w:spacing w:before="235" w:line="186" w:lineRule="auto"/>
        <w:ind w:left="2209"/>
        <w:outlineLvl w:val="0"/>
        <w:rPr>
          <w:del w:id="844" w:author="林社锡" w:date="2024-06-28T15:10:54Z"/>
          <w:rFonts w:ascii="Microsoft YaHei" w:hAnsi="Microsoft YaHei" w:eastAsia="Microsoft YaHei" w:cs="Microsoft YaHei"/>
          <w:sz w:val="55"/>
          <w:szCs w:val="55"/>
        </w:rPr>
      </w:pPr>
      <w:del w:id="845" w:author="林社锡" w:date="2024-06-28T15:10:54Z">
        <w:r>
          <w:rPr>
            <w:rFonts w:ascii="Microsoft YaHei" w:hAnsi="Microsoft YaHei" w:eastAsia="Microsoft YaHei" w:cs="Microsoft YaHei"/>
            <w:spacing w:val="21"/>
            <w:sz w:val="55"/>
            <w:szCs w:val="55"/>
          </w:rPr>
          <w:delText xml:space="preserve">信      息      </w:delText>
        </w:r>
      </w:del>
      <w:del w:id="846" w:author="林社锡" w:date="2024-06-28T15:10:54Z">
        <w:r>
          <w:rPr>
            <w:rFonts w:ascii="Microsoft YaHei" w:hAnsi="Microsoft YaHei" w:eastAsia="Microsoft YaHei" w:cs="Microsoft YaHei"/>
            <w:spacing w:val="19"/>
            <w:sz w:val="55"/>
            <w:szCs w:val="55"/>
          </w:rPr>
          <w:delText>表</w:delText>
        </w:r>
      </w:del>
    </w:p>
    <w:p>
      <w:pPr>
        <w:spacing w:line="244" w:lineRule="auto"/>
        <w:rPr>
          <w:del w:id="847" w:author="林社锡" w:date="2024-06-28T15:10:54Z"/>
          <w:rFonts w:ascii="Arial"/>
          <w:sz w:val="21"/>
        </w:rPr>
      </w:pPr>
    </w:p>
    <w:p>
      <w:pPr>
        <w:spacing w:line="244" w:lineRule="auto"/>
        <w:rPr>
          <w:del w:id="848" w:author="林社锡" w:date="2024-06-28T15:10:54Z"/>
          <w:rFonts w:ascii="Arial"/>
          <w:sz w:val="21"/>
        </w:rPr>
      </w:pPr>
    </w:p>
    <w:p>
      <w:pPr>
        <w:spacing w:line="244" w:lineRule="auto"/>
        <w:rPr>
          <w:del w:id="849" w:author="林社锡" w:date="2024-06-28T15:10:54Z"/>
          <w:rFonts w:ascii="Arial"/>
          <w:sz w:val="21"/>
        </w:rPr>
      </w:pPr>
    </w:p>
    <w:p>
      <w:pPr>
        <w:spacing w:line="244" w:lineRule="auto"/>
        <w:rPr>
          <w:del w:id="850" w:author="林社锡" w:date="2024-06-28T15:10:54Z"/>
          <w:rFonts w:ascii="Arial"/>
          <w:sz w:val="21"/>
        </w:rPr>
      </w:pPr>
    </w:p>
    <w:p>
      <w:pPr>
        <w:spacing w:line="244" w:lineRule="auto"/>
        <w:rPr>
          <w:del w:id="851" w:author="林社锡" w:date="2024-06-28T15:10:54Z"/>
          <w:rFonts w:ascii="Arial"/>
          <w:sz w:val="21"/>
        </w:rPr>
      </w:pPr>
    </w:p>
    <w:p>
      <w:pPr>
        <w:spacing w:line="245" w:lineRule="auto"/>
        <w:rPr>
          <w:del w:id="852" w:author="林社锡" w:date="2024-06-28T15:10:54Z"/>
          <w:rFonts w:ascii="Arial"/>
          <w:sz w:val="21"/>
        </w:rPr>
      </w:pPr>
    </w:p>
    <w:p>
      <w:pPr>
        <w:spacing w:line="245" w:lineRule="auto"/>
        <w:rPr>
          <w:del w:id="853" w:author="林社锡" w:date="2024-06-28T15:10:54Z"/>
          <w:rFonts w:ascii="Arial"/>
          <w:sz w:val="21"/>
        </w:rPr>
      </w:pPr>
    </w:p>
    <w:p>
      <w:pPr>
        <w:spacing w:line="245" w:lineRule="auto"/>
        <w:rPr>
          <w:del w:id="854" w:author="林社锡" w:date="2024-06-28T15:10:54Z"/>
          <w:rFonts w:ascii="Arial"/>
          <w:sz w:val="21"/>
        </w:rPr>
      </w:pPr>
    </w:p>
    <w:p>
      <w:pPr>
        <w:spacing w:line="245" w:lineRule="auto"/>
        <w:rPr>
          <w:del w:id="855" w:author="林社锡" w:date="2024-06-28T15:10:54Z"/>
          <w:rFonts w:ascii="Arial"/>
          <w:sz w:val="21"/>
        </w:rPr>
      </w:pPr>
    </w:p>
    <w:p>
      <w:pPr>
        <w:spacing w:line="245" w:lineRule="auto"/>
        <w:rPr>
          <w:del w:id="856" w:author="林社锡" w:date="2024-06-28T15:10:54Z"/>
          <w:rFonts w:ascii="Arial"/>
          <w:sz w:val="21"/>
        </w:rPr>
      </w:pPr>
    </w:p>
    <w:p>
      <w:pPr>
        <w:spacing w:line="245" w:lineRule="auto"/>
        <w:rPr>
          <w:del w:id="857" w:author="林社锡" w:date="2024-06-28T15:10:54Z"/>
          <w:rFonts w:ascii="Arial"/>
          <w:sz w:val="21"/>
        </w:rPr>
      </w:pPr>
    </w:p>
    <w:p>
      <w:pPr>
        <w:spacing w:line="245" w:lineRule="auto"/>
        <w:rPr>
          <w:del w:id="858" w:author="林社锡" w:date="2024-06-28T15:10:54Z"/>
          <w:rFonts w:ascii="Arial"/>
          <w:sz w:val="21"/>
        </w:rPr>
      </w:pPr>
    </w:p>
    <w:p>
      <w:pPr>
        <w:spacing w:before="101" w:line="556" w:lineRule="auto"/>
        <w:ind w:left="337" w:right="1144" w:firstLine="4"/>
        <w:rPr>
          <w:del w:id="859" w:author="林社锡" w:date="2024-06-28T15:10:54Z"/>
          <w:rFonts w:ascii="KaiTi" w:hAnsi="KaiTi" w:eastAsia="KaiTi" w:cs="KaiTi"/>
          <w:sz w:val="31"/>
          <w:szCs w:val="31"/>
        </w:rPr>
      </w:pPr>
      <w:del w:id="860" w:author="林社锡" w:date="2024-06-28T15:10:54Z">
        <w:r>
          <w:rPr>
            <w:rFonts w:ascii="KaiTi" w:hAnsi="KaiTi" w:eastAsia="KaiTi" w:cs="KaiTi"/>
            <w:spacing w:val="10"/>
            <w:sz w:val="31"/>
            <w:szCs w:val="31"/>
          </w:rPr>
          <w:delText>企业名称</w:delText>
        </w:r>
      </w:del>
      <w:del w:id="861" w:author="林社锡" w:date="2024-06-28T15:10:54Z">
        <w:r>
          <w:rPr>
            <w:rFonts w:ascii="KaiTi" w:hAnsi="KaiTi" w:eastAsia="KaiTi" w:cs="KaiTi"/>
            <w:spacing w:val="7"/>
            <w:sz w:val="31"/>
            <w:szCs w:val="31"/>
          </w:rPr>
          <w:delText xml:space="preserve"> </w:delText>
        </w:r>
      </w:del>
      <w:del w:id="862" w:author="林社锡" w:date="2024-06-28T15:10:54Z">
        <w:r>
          <w:rPr>
            <w:rFonts w:ascii="KaiTi" w:hAnsi="KaiTi" w:eastAsia="KaiTi" w:cs="KaiTi"/>
            <w:spacing w:val="5"/>
            <w:sz w:val="31"/>
            <w:szCs w:val="31"/>
          </w:rPr>
          <w:delText>(盖章)</w:delText>
        </w:r>
      </w:del>
      <w:del w:id="863" w:author="林社锡" w:date="2024-06-28T15:10:54Z">
        <w:r>
          <w:rPr>
            <w:rFonts w:ascii="KaiTi" w:hAnsi="KaiTi" w:eastAsia="KaiTi" w:cs="KaiTi"/>
            <w:spacing w:val="5"/>
            <w:sz w:val="31"/>
            <w:szCs w:val="31"/>
            <w:u w:val="single" w:color="auto"/>
          </w:rPr>
          <w:delText xml:space="preserve">                            </w:delText>
        </w:r>
      </w:del>
      <w:del w:id="864" w:author="林社锡" w:date="2024-06-28T15:10:54Z">
        <w:r>
          <w:rPr>
            <w:rFonts w:ascii="KaiTi" w:hAnsi="KaiTi" w:eastAsia="KaiTi" w:cs="KaiTi"/>
            <w:sz w:val="31"/>
            <w:szCs w:val="31"/>
          </w:rPr>
          <w:delText xml:space="preserve"> </w:delText>
        </w:r>
      </w:del>
      <w:del w:id="865" w:author="林社锡" w:date="2024-06-28T15:10:54Z">
        <w:r>
          <w:rPr>
            <w:rFonts w:ascii="KaiTi" w:hAnsi="KaiTi" w:eastAsia="KaiTi" w:cs="KaiTi"/>
            <w:spacing w:val="2"/>
            <w:sz w:val="31"/>
            <w:szCs w:val="31"/>
          </w:rPr>
          <w:delText>填报时间</w:delText>
        </w:r>
      </w:del>
      <w:del w:id="866" w:author="林社锡" w:date="2024-06-28T15:10:54Z">
        <w:r>
          <w:rPr>
            <w:rFonts w:ascii="KaiTi" w:hAnsi="KaiTi" w:eastAsia="KaiTi" w:cs="KaiTi"/>
            <w:spacing w:val="2"/>
            <w:sz w:val="31"/>
            <w:szCs w:val="31"/>
            <w:u w:val="single" w:color="auto"/>
          </w:rPr>
          <w:delText xml:space="preserve">            </w:delText>
        </w:r>
      </w:del>
      <w:del w:id="867" w:author="林社锡" w:date="2024-06-28T15:10:54Z">
        <w:r>
          <w:rPr>
            <w:rFonts w:ascii="KaiTi" w:hAnsi="KaiTi" w:eastAsia="KaiTi" w:cs="KaiTi"/>
            <w:spacing w:val="1"/>
            <w:sz w:val="31"/>
            <w:szCs w:val="31"/>
            <w:u w:val="single" w:color="auto"/>
          </w:rPr>
          <w:delText xml:space="preserve">                        </w:delText>
        </w:r>
      </w:del>
      <w:del w:id="868" w:author="林社锡" w:date="2024-06-28T15:10:54Z">
        <w:r>
          <w:rPr>
            <w:rFonts w:ascii="KaiTi" w:hAnsi="KaiTi" w:eastAsia="KaiTi" w:cs="KaiTi"/>
            <w:sz w:val="31"/>
            <w:szCs w:val="31"/>
          </w:rPr>
          <w:delText xml:space="preserve"> </w:delText>
        </w:r>
      </w:del>
      <w:del w:id="869" w:author="林社锡" w:date="2024-06-28T15:10:54Z">
        <w:r>
          <w:rPr>
            <w:rFonts w:ascii="KaiTi" w:hAnsi="KaiTi" w:eastAsia="KaiTi" w:cs="KaiTi"/>
            <w:spacing w:val="11"/>
            <w:sz w:val="31"/>
            <w:szCs w:val="31"/>
          </w:rPr>
          <w:delText>推</w:delText>
        </w:r>
      </w:del>
      <w:del w:id="870" w:author="林社锡" w:date="2024-06-28T15:10:54Z">
        <w:r>
          <w:rPr>
            <w:rFonts w:ascii="KaiTi" w:hAnsi="KaiTi" w:eastAsia="KaiTi" w:cs="KaiTi"/>
            <w:spacing w:val="8"/>
            <w:sz w:val="31"/>
            <w:szCs w:val="31"/>
          </w:rPr>
          <w:delText>荐单位</w:delText>
        </w:r>
      </w:del>
      <w:del w:id="871" w:author="林社锡" w:date="2024-06-28T15:10:54Z">
        <w:r>
          <w:rPr>
            <w:rFonts w:ascii="KaiTi" w:hAnsi="KaiTi" w:eastAsia="KaiTi" w:cs="KaiTi"/>
            <w:sz w:val="31"/>
            <w:szCs w:val="31"/>
            <w:u w:val="single" w:color="auto"/>
          </w:rPr>
          <w:delText xml:space="preserve">                                    </w:delText>
        </w:r>
      </w:del>
    </w:p>
    <w:p>
      <w:pPr>
        <w:rPr>
          <w:del w:id="872" w:author="林社锡" w:date="2024-06-28T15:10:54Z"/>
        </w:rPr>
        <w:sectPr>
          <w:footerReference r:id="rId9" w:type="default"/>
          <w:pgSz w:w="11906" w:h="16839"/>
          <w:pgMar w:top="1431" w:right="1761" w:bottom="1233" w:left="1785" w:header="0" w:footer="1019" w:gutter="0"/>
          <w:cols w:space="720" w:num="1"/>
        </w:sectPr>
      </w:pPr>
    </w:p>
    <w:p>
      <w:pPr>
        <w:spacing w:line="91" w:lineRule="auto"/>
        <w:rPr>
          <w:del w:id="873" w:author="林社锡" w:date="2024-06-28T15:10:54Z"/>
          <w:rFonts w:ascii="Arial"/>
          <w:sz w:val="2"/>
        </w:rPr>
      </w:pPr>
      <w:del w:id="874" w:author="林社锡" w:date="2024-06-28T15:10:54Z">
        <w:r>
          <w:rPr/>
          <w:pict>
            <v:shape id="_x0000_s1026" o:spid="_x0000_s1026" style="position:absolute;left:0pt;margin-left:90pt;margin-top:750.75pt;height:0pt;width:144pt;mso-position-horizontal-relative:page;mso-position-vertical-relative:page;z-index:251659264;mso-width-relative:page;mso-height-relative:page;" filled="f" stroked="t" coordsize="2880,0" o:allowincell="f" path="m0,0l2880,0e">
              <v:fill on="f" focussize="0,0"/>
              <v:stroke weight="0pt" color="#000000" miterlimit="0" joinstyle="bevel" endcap="square"/>
              <v:imagedata o:title=""/>
              <o:lock v:ext="edit"/>
            </v:shape>
          </w:pict>
        </w:r>
      </w:del>
    </w:p>
    <w:tbl>
      <w:tblPr>
        <w:tblStyle w:val="5"/>
        <w:tblW w:w="871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99"/>
        <w:gridCol w:w="384"/>
        <w:gridCol w:w="1082"/>
        <w:gridCol w:w="1001"/>
        <w:gridCol w:w="1784"/>
        <w:gridCol w:w="165"/>
        <w:gridCol w:w="929"/>
        <w:gridCol w:w="136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del w:id="876" w:author="林社锡" w:date="2024-06-28T15:10:54Z"/>
        </w:trPr>
        <w:tc>
          <w:tcPr>
            <w:tcW w:w="8713" w:type="dxa"/>
            <w:gridSpan w:val="8"/>
            <w:vAlign w:val="top"/>
          </w:tcPr>
          <w:p>
            <w:pPr>
              <w:spacing w:before="111" w:line="181" w:lineRule="auto"/>
              <w:ind w:left="3398"/>
              <w:rPr>
                <w:del w:id="877" w:author="林社锡" w:date="2024-06-28T15:10:54Z"/>
                <w:rFonts w:ascii="Microsoft YaHei" w:hAnsi="Microsoft YaHei" w:eastAsia="Microsoft YaHei" w:cs="Microsoft YaHei"/>
                <w:sz w:val="23"/>
                <w:szCs w:val="23"/>
              </w:rPr>
            </w:pPr>
            <w:del w:id="878" w:author="林社锡" w:date="2024-06-28T15:10:54Z">
              <w:r>
                <w:rPr>
                  <w:rFonts w:ascii="Microsoft YaHei" w:hAnsi="Microsoft YaHei" w:eastAsia="Microsoft YaHei" w:cs="Microsoft YaHei"/>
                  <w:spacing w:val="10"/>
                  <w:sz w:val="23"/>
                  <w:szCs w:val="23"/>
                  <w14:textOutline w14:w="4358" w14:cap="sq" w14:cmpd="sng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w:delText>一、企业基本情</w:delText>
              </w:r>
            </w:del>
            <w:del w:id="879" w:author="林社锡" w:date="2024-06-28T15:10:54Z">
              <w:r>
                <w:rPr>
                  <w:rFonts w:ascii="Microsoft YaHei" w:hAnsi="Microsoft YaHei" w:eastAsia="Microsoft YaHei" w:cs="Microsoft YaHei"/>
                  <w:spacing w:val="9"/>
                  <w:sz w:val="23"/>
                  <w:szCs w:val="23"/>
                  <w14:textOutline w14:w="4358" w14:cap="sq" w14:cmpd="sng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w:delText>况</w:delText>
              </w:r>
            </w:del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  <w:del w:id="880" w:author="林社锡" w:date="2024-06-28T15:10:54Z"/>
        </w:trPr>
        <w:tc>
          <w:tcPr>
            <w:tcW w:w="1999" w:type="dxa"/>
            <w:vAlign w:val="top"/>
          </w:tcPr>
          <w:p>
            <w:pPr>
              <w:spacing w:before="127" w:line="230" w:lineRule="auto"/>
              <w:ind w:left="114"/>
              <w:rPr>
                <w:del w:id="881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882" w:author="林社锡" w:date="2024-06-28T15:10:54Z">
              <w:r>
                <w:rPr>
                  <w:rFonts w:ascii="SimHei" w:hAnsi="SimHei" w:eastAsia="SimHei" w:cs="SimHei"/>
                  <w:spacing w:val="8"/>
                  <w:sz w:val="20"/>
                  <w:szCs w:val="20"/>
                </w:rPr>
                <w:delText>企业名</w:delText>
              </w:r>
            </w:del>
            <w:del w:id="883" w:author="林社锡" w:date="2024-06-28T15:10:54Z">
              <w:r>
                <w:rPr>
                  <w:rFonts w:ascii="SimHei" w:hAnsi="SimHei" w:eastAsia="SimHei" w:cs="SimHei"/>
                  <w:spacing w:val="7"/>
                  <w:sz w:val="20"/>
                  <w:szCs w:val="20"/>
                </w:rPr>
                <w:delText>称</w:delText>
              </w:r>
            </w:del>
          </w:p>
        </w:tc>
        <w:tc>
          <w:tcPr>
            <w:tcW w:w="6714" w:type="dxa"/>
            <w:gridSpan w:val="7"/>
            <w:vAlign w:val="top"/>
          </w:tcPr>
          <w:p>
            <w:pPr>
              <w:rPr>
                <w:del w:id="884" w:author="林社锡" w:date="2024-06-28T15:10:54Z"/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del w:id="885" w:author="林社锡" w:date="2024-06-28T15:10:54Z"/>
        </w:trPr>
        <w:tc>
          <w:tcPr>
            <w:tcW w:w="1999" w:type="dxa"/>
            <w:vAlign w:val="top"/>
          </w:tcPr>
          <w:p>
            <w:pPr>
              <w:spacing w:before="88" w:line="230" w:lineRule="auto"/>
              <w:ind w:left="114"/>
              <w:rPr>
                <w:del w:id="886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887" w:author="林社锡" w:date="2024-06-28T15:10:54Z">
              <w:r>
                <w:rPr>
                  <w:rFonts w:ascii="SimHei" w:hAnsi="SimHei" w:eastAsia="SimHei" w:cs="SimHei"/>
                  <w:spacing w:val="10"/>
                  <w:sz w:val="20"/>
                  <w:szCs w:val="20"/>
                </w:rPr>
                <w:delText>企</w:delText>
              </w:r>
            </w:del>
            <w:del w:id="888" w:author="林社锡" w:date="2024-06-28T15:10:54Z">
              <w:r>
                <w:rPr>
                  <w:rFonts w:ascii="SimHei" w:hAnsi="SimHei" w:eastAsia="SimHei" w:cs="SimHei"/>
                  <w:spacing w:val="8"/>
                  <w:sz w:val="20"/>
                  <w:szCs w:val="20"/>
                </w:rPr>
                <w:delText>业注册地</w:delText>
              </w:r>
            </w:del>
          </w:p>
        </w:tc>
        <w:tc>
          <w:tcPr>
            <w:tcW w:w="6714" w:type="dxa"/>
            <w:gridSpan w:val="7"/>
            <w:vAlign w:val="top"/>
          </w:tcPr>
          <w:p>
            <w:pPr>
              <w:tabs>
                <w:tab w:val="left" w:pos="1473"/>
              </w:tabs>
              <w:spacing w:before="76" w:line="203" w:lineRule="auto"/>
              <w:ind w:left="102"/>
              <w:rPr>
                <w:del w:id="889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890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del>
            <w:del w:id="891" w:author="林社锡" w:date="2024-06-28T15:10:54Z">
              <w:r>
                <w:rPr>
                  <w:rFonts w:ascii="Microsoft YaHei" w:hAnsi="Microsoft YaHei" w:eastAsia="Microsoft YaHei" w:cs="Microsoft YaHei"/>
                  <w:spacing w:val="4"/>
                  <w:sz w:val="20"/>
                  <w:szCs w:val="20"/>
                </w:rPr>
                <w:delText>省</w:delText>
              </w:r>
            </w:del>
            <w:del w:id="892" w:author="林社锡" w:date="2024-06-28T15:10:54Z">
              <w:r>
                <w:rPr>
                  <w:rFonts w:ascii="Microsoft YaHei" w:hAnsi="Microsoft YaHei" w:eastAsia="Microsoft YaHei" w:cs="Microsoft YaHei"/>
                  <w:spacing w:val="4"/>
                  <w:sz w:val="20"/>
                  <w:szCs w:val="20"/>
                  <w:u w:val="single" w:color="auto"/>
                </w:rPr>
                <w:delText xml:space="preserve"> </w:delText>
              </w:r>
            </w:del>
            <w:del w:id="893" w:author="林社锡" w:date="2024-06-28T15:10:54Z">
              <w:r>
                <w:rPr>
                  <w:rFonts w:ascii="Microsoft YaHei" w:hAnsi="Microsoft YaHei" w:eastAsia="Microsoft YaHei" w:cs="Microsoft YaHei"/>
                  <w:spacing w:val="2"/>
                  <w:sz w:val="20"/>
                  <w:szCs w:val="20"/>
                  <w:u w:val="single" w:color="auto"/>
                </w:rPr>
                <w:delText xml:space="preserve">                       </w:delText>
              </w:r>
            </w:del>
            <w:del w:id="894" w:author="林社锡" w:date="2024-06-28T15:10:54Z">
              <w:r>
                <w:rPr>
                  <w:rFonts w:ascii="Microsoft YaHei" w:hAnsi="Microsoft YaHei" w:eastAsia="Microsoft YaHei" w:cs="Microsoft YaHei"/>
                  <w:spacing w:val="2"/>
                  <w:sz w:val="20"/>
                  <w:szCs w:val="20"/>
                </w:rPr>
                <w:delText xml:space="preserve"> 市 ( 区)</w:delText>
              </w:r>
            </w:del>
            <w:del w:id="895" w:author="林社锡" w:date="2024-06-28T15:10:54Z">
              <w:r>
                <w:rPr>
                  <w:rFonts w:ascii="Microsoft YaHei" w:hAnsi="Microsoft YaHei" w:eastAsia="Microsoft YaHei" w:cs="Microsoft YaHei"/>
                  <w:spacing w:val="2"/>
                  <w:sz w:val="20"/>
                  <w:szCs w:val="20"/>
                  <w:u w:val="single" w:color="auto"/>
                </w:rPr>
                <w:delText xml:space="preserve">                          </w:delText>
              </w:r>
            </w:del>
            <w:del w:id="896" w:author="林社锡" w:date="2024-06-28T15:10:54Z">
              <w:r>
                <w:rPr>
                  <w:rFonts w:ascii="Microsoft YaHei" w:hAnsi="Microsoft YaHei" w:eastAsia="Microsoft YaHei" w:cs="Microsoft YaHei"/>
                  <w:spacing w:val="2"/>
                  <w:sz w:val="20"/>
                  <w:szCs w:val="20"/>
                </w:rPr>
                <w:delText>县</w:delText>
              </w:r>
            </w:del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del w:id="897" w:author="林社锡" w:date="2024-06-28T15:10:54Z"/>
        </w:trPr>
        <w:tc>
          <w:tcPr>
            <w:tcW w:w="1999" w:type="dxa"/>
            <w:vAlign w:val="top"/>
          </w:tcPr>
          <w:p>
            <w:pPr>
              <w:spacing w:before="87" w:line="231" w:lineRule="auto"/>
              <w:ind w:left="114"/>
              <w:rPr>
                <w:del w:id="898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899" w:author="林社锡" w:date="2024-06-28T15:10:54Z">
              <w:r>
                <w:rPr>
                  <w:rFonts w:ascii="SimHei" w:hAnsi="SimHei" w:eastAsia="SimHei" w:cs="SimHei"/>
                  <w:spacing w:val="8"/>
                  <w:sz w:val="20"/>
                  <w:szCs w:val="20"/>
                </w:rPr>
                <w:delText>通讯地</w:delText>
              </w:r>
            </w:del>
            <w:del w:id="900" w:author="林社锡" w:date="2024-06-28T15:10:54Z">
              <w:r>
                <w:rPr>
                  <w:rFonts w:ascii="SimHei" w:hAnsi="SimHei" w:eastAsia="SimHei" w:cs="SimHei"/>
                  <w:spacing w:val="7"/>
                  <w:sz w:val="20"/>
                  <w:szCs w:val="20"/>
                </w:rPr>
                <w:delText>址</w:delText>
              </w:r>
            </w:del>
          </w:p>
        </w:tc>
        <w:tc>
          <w:tcPr>
            <w:tcW w:w="4251" w:type="dxa"/>
            <w:gridSpan w:val="4"/>
            <w:vAlign w:val="top"/>
          </w:tcPr>
          <w:p>
            <w:pPr>
              <w:rPr>
                <w:del w:id="901" w:author="林社锡" w:date="2024-06-28T15:10:54Z"/>
                <w:rFonts w:ascii="Arial"/>
                <w:sz w:val="21"/>
              </w:rPr>
            </w:pPr>
          </w:p>
        </w:tc>
        <w:tc>
          <w:tcPr>
            <w:tcW w:w="1094" w:type="dxa"/>
            <w:gridSpan w:val="2"/>
            <w:vAlign w:val="top"/>
          </w:tcPr>
          <w:p>
            <w:pPr>
              <w:spacing w:before="88" w:line="229" w:lineRule="auto"/>
              <w:ind w:left="126"/>
              <w:rPr>
                <w:del w:id="902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903" w:author="林社锡" w:date="2024-06-28T15:10:54Z">
              <w:r>
                <w:rPr>
                  <w:rFonts w:ascii="SimHei" w:hAnsi="SimHei" w:eastAsia="SimHei" w:cs="SimHei"/>
                  <w:spacing w:val="3"/>
                  <w:sz w:val="20"/>
                  <w:szCs w:val="20"/>
                </w:rPr>
                <w:delText>邮    编</w:delText>
              </w:r>
            </w:del>
          </w:p>
        </w:tc>
        <w:tc>
          <w:tcPr>
            <w:tcW w:w="1369" w:type="dxa"/>
            <w:vAlign w:val="top"/>
          </w:tcPr>
          <w:p>
            <w:pPr>
              <w:rPr>
                <w:del w:id="904" w:author="林社锡" w:date="2024-06-28T15:10:54Z"/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del w:id="905" w:author="林社锡" w:date="2024-06-28T15:10:54Z"/>
        </w:trPr>
        <w:tc>
          <w:tcPr>
            <w:tcW w:w="1999" w:type="dxa"/>
            <w:vAlign w:val="top"/>
          </w:tcPr>
          <w:p>
            <w:pPr>
              <w:spacing w:before="163" w:line="231" w:lineRule="auto"/>
              <w:ind w:left="117"/>
              <w:rPr>
                <w:del w:id="906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907" w:author="林社锡" w:date="2024-06-28T15:10:54Z">
              <w:r>
                <w:rPr>
                  <w:rFonts w:ascii="SimHei" w:hAnsi="SimHei" w:eastAsia="SimHei" w:cs="SimHei"/>
                  <w:spacing w:val="8"/>
                  <w:sz w:val="20"/>
                  <w:szCs w:val="20"/>
                </w:rPr>
                <w:delText>法定代表</w:delText>
              </w:r>
            </w:del>
            <w:del w:id="908" w:author="林社锡" w:date="2024-06-28T15:10:54Z">
              <w:r>
                <w:rPr>
                  <w:rFonts w:ascii="SimHei" w:hAnsi="SimHei" w:eastAsia="SimHei" w:cs="SimHei"/>
                  <w:spacing w:val="7"/>
                  <w:sz w:val="20"/>
                  <w:szCs w:val="20"/>
                </w:rPr>
                <w:delText>人</w:delText>
              </w:r>
            </w:del>
          </w:p>
        </w:tc>
        <w:tc>
          <w:tcPr>
            <w:tcW w:w="1466" w:type="dxa"/>
            <w:gridSpan w:val="2"/>
            <w:vAlign w:val="top"/>
          </w:tcPr>
          <w:p>
            <w:pPr>
              <w:rPr>
                <w:del w:id="909" w:author="林社锡" w:date="2024-06-28T15:10:54Z"/>
                <w:rFonts w:ascii="Arial"/>
                <w:sz w:val="21"/>
              </w:rPr>
            </w:pPr>
          </w:p>
        </w:tc>
        <w:tc>
          <w:tcPr>
            <w:tcW w:w="1001" w:type="dxa"/>
            <w:vAlign w:val="top"/>
          </w:tcPr>
          <w:p>
            <w:pPr>
              <w:spacing w:before="164" w:line="232" w:lineRule="auto"/>
              <w:ind w:left="124"/>
              <w:rPr>
                <w:del w:id="910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911" w:author="林社锡" w:date="2024-06-28T15:10:54Z">
              <w:r>
                <w:rPr>
                  <w:rFonts w:ascii="SimHei" w:hAnsi="SimHei" w:eastAsia="SimHei" w:cs="SimHei"/>
                  <w:spacing w:val="13"/>
                  <w:sz w:val="20"/>
                  <w:szCs w:val="20"/>
                </w:rPr>
                <w:delText xml:space="preserve">电   </w:delText>
              </w:r>
            </w:del>
            <w:del w:id="912" w:author="林社锡" w:date="2024-06-28T15:10:54Z">
              <w:r>
                <w:rPr>
                  <w:rFonts w:ascii="SimHei" w:hAnsi="SimHei" w:eastAsia="SimHei" w:cs="SimHei"/>
                  <w:spacing w:val="12"/>
                  <w:sz w:val="20"/>
                  <w:szCs w:val="20"/>
                </w:rPr>
                <w:delText>话</w:delText>
              </w:r>
            </w:del>
          </w:p>
        </w:tc>
        <w:tc>
          <w:tcPr>
            <w:tcW w:w="1784" w:type="dxa"/>
            <w:vAlign w:val="top"/>
          </w:tcPr>
          <w:p>
            <w:pPr>
              <w:rPr>
                <w:del w:id="913" w:author="林社锡" w:date="2024-06-28T15:10:54Z"/>
                <w:rFonts w:ascii="Arial"/>
                <w:sz w:val="21"/>
              </w:rPr>
            </w:pPr>
          </w:p>
        </w:tc>
        <w:tc>
          <w:tcPr>
            <w:tcW w:w="1094" w:type="dxa"/>
            <w:gridSpan w:val="2"/>
            <w:vAlign w:val="top"/>
          </w:tcPr>
          <w:p>
            <w:pPr>
              <w:spacing w:before="164" w:line="232" w:lineRule="auto"/>
              <w:ind w:left="119"/>
              <w:rPr>
                <w:del w:id="914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915" w:author="林社锡" w:date="2024-06-28T15:10:54Z">
              <w:r>
                <w:rPr>
                  <w:rFonts w:ascii="SimHei" w:hAnsi="SimHei" w:eastAsia="SimHei" w:cs="SimHei"/>
                  <w:spacing w:val="11"/>
                  <w:sz w:val="20"/>
                  <w:szCs w:val="20"/>
                </w:rPr>
                <w:delText>手    机</w:delText>
              </w:r>
            </w:del>
          </w:p>
        </w:tc>
        <w:tc>
          <w:tcPr>
            <w:tcW w:w="1369" w:type="dxa"/>
            <w:vAlign w:val="top"/>
          </w:tcPr>
          <w:p>
            <w:pPr>
              <w:rPr>
                <w:del w:id="916" w:author="林社锡" w:date="2024-06-28T15:10:54Z"/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del w:id="917" w:author="林社锡" w:date="2024-06-28T15:10:54Z"/>
        </w:trPr>
        <w:tc>
          <w:tcPr>
            <w:tcW w:w="1999" w:type="dxa"/>
            <w:vAlign w:val="top"/>
          </w:tcPr>
          <w:p>
            <w:pPr>
              <w:spacing w:before="207" w:line="229" w:lineRule="auto"/>
              <w:ind w:left="115"/>
              <w:rPr>
                <w:del w:id="918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919" w:author="林社锡" w:date="2024-06-28T15:10:54Z">
              <w:r>
                <w:rPr>
                  <w:rFonts w:ascii="SimHei" w:hAnsi="SimHei" w:eastAsia="SimHei" w:cs="SimHei"/>
                  <w:spacing w:val="9"/>
                  <w:sz w:val="20"/>
                  <w:szCs w:val="20"/>
                </w:rPr>
                <w:delText>控</w:delText>
              </w:r>
            </w:del>
            <w:del w:id="920" w:author="林社锡" w:date="2024-06-28T15:10:54Z">
              <w:r>
                <w:rPr>
                  <w:rFonts w:ascii="SimHei" w:hAnsi="SimHei" w:eastAsia="SimHei" w:cs="SimHei"/>
                  <w:spacing w:val="7"/>
                  <w:sz w:val="20"/>
                  <w:szCs w:val="20"/>
                </w:rPr>
                <w:delText>股股东</w:delText>
              </w:r>
            </w:del>
          </w:p>
        </w:tc>
        <w:tc>
          <w:tcPr>
            <w:tcW w:w="1466" w:type="dxa"/>
            <w:gridSpan w:val="2"/>
            <w:vAlign w:val="top"/>
          </w:tcPr>
          <w:p>
            <w:pPr>
              <w:rPr>
                <w:del w:id="921" w:author="林社锡" w:date="2024-06-28T15:10:54Z"/>
                <w:rFonts w:ascii="Arial"/>
                <w:sz w:val="21"/>
              </w:rPr>
            </w:pPr>
          </w:p>
        </w:tc>
        <w:tc>
          <w:tcPr>
            <w:tcW w:w="1001" w:type="dxa"/>
            <w:vAlign w:val="top"/>
          </w:tcPr>
          <w:p>
            <w:pPr>
              <w:spacing w:before="52" w:line="260" w:lineRule="auto"/>
              <w:ind w:left="110" w:right="107" w:firstLine="6"/>
              <w:rPr>
                <w:del w:id="922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923" w:author="林社锡" w:date="2024-06-28T15:10:54Z">
              <w:r>
                <w:rPr>
                  <w:rFonts w:ascii="SimHei" w:hAnsi="SimHei" w:eastAsia="SimHei" w:cs="SimHei"/>
                  <w:spacing w:val="-9"/>
                  <w:sz w:val="20"/>
                  <w:szCs w:val="20"/>
                </w:rPr>
                <w:delText>实</w:delText>
              </w:r>
            </w:del>
            <w:del w:id="924" w:author="林社锡" w:date="2024-06-28T15:10:54Z">
              <w:r>
                <w:rPr>
                  <w:rFonts w:ascii="SimHei" w:hAnsi="SimHei" w:eastAsia="SimHei" w:cs="SimHei"/>
                  <w:spacing w:val="-5"/>
                  <w:sz w:val="20"/>
                  <w:szCs w:val="20"/>
                </w:rPr>
                <w:delText xml:space="preserve"> 际 控</w:delText>
              </w:r>
            </w:del>
            <w:del w:id="925" w:author="林社锡" w:date="2024-06-28T15:10:54Z">
              <w:r>
                <w:rPr>
                  <w:rFonts w:ascii="SimHei" w:hAnsi="SimHei" w:eastAsia="SimHei" w:cs="SimHei"/>
                  <w:sz w:val="20"/>
                  <w:szCs w:val="20"/>
                </w:rPr>
                <w:delText xml:space="preserve"> </w:delText>
              </w:r>
            </w:del>
            <w:del w:id="926" w:author="林社锡" w:date="2024-06-28T15:10:54Z">
              <w:r>
                <w:rPr>
                  <w:rFonts w:ascii="SimHei" w:hAnsi="SimHei" w:eastAsia="SimHei" w:cs="SimHei"/>
                  <w:spacing w:val="17"/>
                  <w:sz w:val="20"/>
                  <w:szCs w:val="20"/>
                </w:rPr>
                <w:delText>制</w:delText>
              </w:r>
            </w:del>
            <w:del w:id="927" w:author="林社锡" w:date="2024-06-28T15:10:54Z">
              <w:r>
                <w:rPr>
                  <w:rFonts w:ascii="SimHei" w:hAnsi="SimHei" w:eastAsia="SimHei" w:cs="SimHei"/>
                  <w:spacing w:val="15"/>
                  <w:sz w:val="20"/>
                  <w:szCs w:val="20"/>
                </w:rPr>
                <w:delText xml:space="preserve">   人</w:delText>
              </w:r>
            </w:del>
          </w:p>
        </w:tc>
        <w:tc>
          <w:tcPr>
            <w:tcW w:w="1784" w:type="dxa"/>
            <w:vAlign w:val="top"/>
          </w:tcPr>
          <w:p>
            <w:pPr>
              <w:rPr>
                <w:del w:id="928" w:author="林社锡" w:date="2024-06-28T15:10:54Z"/>
                <w:rFonts w:ascii="Arial"/>
                <w:sz w:val="21"/>
              </w:rPr>
            </w:pPr>
          </w:p>
        </w:tc>
        <w:tc>
          <w:tcPr>
            <w:tcW w:w="1094" w:type="dxa"/>
            <w:gridSpan w:val="2"/>
            <w:vAlign w:val="top"/>
          </w:tcPr>
          <w:p>
            <w:pPr>
              <w:spacing w:before="52" w:line="259" w:lineRule="auto"/>
              <w:ind w:left="118" w:right="103" w:firstLine="2"/>
              <w:rPr>
                <w:del w:id="929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930" w:author="林社锡" w:date="2024-06-28T15:10:54Z">
              <w:r>
                <w:rPr>
                  <w:rFonts w:ascii="SimHei" w:hAnsi="SimHei" w:eastAsia="SimHei" w:cs="SimHei"/>
                  <w:spacing w:val="16"/>
                  <w:sz w:val="20"/>
                  <w:szCs w:val="20"/>
                </w:rPr>
                <w:delText>实际控制</w:delText>
              </w:r>
            </w:del>
            <w:del w:id="931" w:author="林社锡" w:date="2024-06-28T15:10:54Z">
              <w:r>
                <w:rPr>
                  <w:rFonts w:ascii="SimHei" w:hAnsi="SimHei" w:eastAsia="SimHei" w:cs="SimHei"/>
                  <w:sz w:val="20"/>
                  <w:szCs w:val="20"/>
                </w:rPr>
                <w:delText xml:space="preserve"> </w:delText>
              </w:r>
            </w:del>
            <w:del w:id="932" w:author="林社锡" w:date="2024-06-28T15:10:54Z">
              <w:r>
                <w:rPr>
                  <w:rFonts w:ascii="SimHei" w:hAnsi="SimHei" w:eastAsia="SimHei" w:cs="SimHei"/>
                  <w:spacing w:val="15"/>
                  <w:sz w:val="20"/>
                  <w:szCs w:val="20"/>
                </w:rPr>
                <w:delText>人</w:delText>
              </w:r>
            </w:del>
            <w:del w:id="933" w:author="林社锡" w:date="2024-06-28T15:10:54Z">
              <w:r>
                <w:rPr>
                  <w:rFonts w:ascii="SimHei" w:hAnsi="SimHei" w:eastAsia="SimHei" w:cs="SimHei"/>
                  <w:spacing w:val="13"/>
                  <w:sz w:val="20"/>
                  <w:szCs w:val="20"/>
                </w:rPr>
                <w:delText xml:space="preserve"> 国 籍</w:delText>
              </w:r>
            </w:del>
          </w:p>
        </w:tc>
        <w:tc>
          <w:tcPr>
            <w:tcW w:w="1369" w:type="dxa"/>
            <w:vAlign w:val="top"/>
          </w:tcPr>
          <w:p>
            <w:pPr>
              <w:rPr>
                <w:del w:id="934" w:author="林社锡" w:date="2024-06-28T15:10:54Z"/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del w:id="935" w:author="林社锡" w:date="2024-06-28T15:10:54Z"/>
        </w:trPr>
        <w:tc>
          <w:tcPr>
            <w:tcW w:w="1999" w:type="dxa"/>
            <w:vAlign w:val="top"/>
          </w:tcPr>
          <w:p>
            <w:pPr>
              <w:spacing w:before="121" w:line="230" w:lineRule="auto"/>
              <w:ind w:left="116"/>
              <w:rPr>
                <w:del w:id="936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937" w:author="林社锡" w:date="2024-06-28T15:10:54Z">
              <w:r>
                <w:rPr>
                  <w:rFonts w:ascii="SimHei" w:hAnsi="SimHei" w:eastAsia="SimHei" w:cs="SimHei"/>
                  <w:spacing w:val="7"/>
                  <w:sz w:val="20"/>
                  <w:szCs w:val="20"/>
                </w:rPr>
                <w:delText>联</w:delText>
              </w:r>
            </w:del>
            <w:del w:id="938" w:author="林社锡" w:date="2024-06-28T15:10:54Z">
              <w:r>
                <w:rPr>
                  <w:rFonts w:ascii="SimHei" w:hAnsi="SimHei" w:eastAsia="SimHei" w:cs="SimHei"/>
                  <w:spacing w:val="6"/>
                  <w:sz w:val="20"/>
                  <w:szCs w:val="20"/>
                </w:rPr>
                <w:delText>系人</w:delText>
              </w:r>
            </w:del>
          </w:p>
        </w:tc>
        <w:tc>
          <w:tcPr>
            <w:tcW w:w="1466" w:type="dxa"/>
            <w:gridSpan w:val="2"/>
            <w:vAlign w:val="top"/>
          </w:tcPr>
          <w:p>
            <w:pPr>
              <w:rPr>
                <w:del w:id="939" w:author="林社锡" w:date="2024-06-28T15:10:54Z"/>
                <w:rFonts w:ascii="Arial"/>
                <w:sz w:val="21"/>
              </w:rPr>
            </w:pPr>
          </w:p>
        </w:tc>
        <w:tc>
          <w:tcPr>
            <w:tcW w:w="1001" w:type="dxa"/>
            <w:vAlign w:val="top"/>
          </w:tcPr>
          <w:p>
            <w:pPr>
              <w:spacing w:before="122" w:line="232" w:lineRule="auto"/>
              <w:ind w:left="124"/>
              <w:rPr>
                <w:del w:id="940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941" w:author="林社锡" w:date="2024-06-28T15:10:54Z">
              <w:r>
                <w:rPr>
                  <w:rFonts w:ascii="SimHei" w:hAnsi="SimHei" w:eastAsia="SimHei" w:cs="SimHei"/>
                  <w:spacing w:val="13"/>
                  <w:sz w:val="20"/>
                  <w:szCs w:val="20"/>
                </w:rPr>
                <w:delText xml:space="preserve">电   </w:delText>
              </w:r>
            </w:del>
            <w:del w:id="942" w:author="林社锡" w:date="2024-06-28T15:10:54Z">
              <w:r>
                <w:rPr>
                  <w:rFonts w:ascii="SimHei" w:hAnsi="SimHei" w:eastAsia="SimHei" w:cs="SimHei"/>
                  <w:spacing w:val="12"/>
                  <w:sz w:val="20"/>
                  <w:szCs w:val="20"/>
                </w:rPr>
                <w:delText>话</w:delText>
              </w:r>
            </w:del>
          </w:p>
        </w:tc>
        <w:tc>
          <w:tcPr>
            <w:tcW w:w="1784" w:type="dxa"/>
            <w:vAlign w:val="top"/>
          </w:tcPr>
          <w:p>
            <w:pPr>
              <w:rPr>
                <w:del w:id="943" w:author="林社锡" w:date="2024-06-28T15:10:54Z"/>
                <w:rFonts w:ascii="Arial"/>
                <w:sz w:val="21"/>
              </w:rPr>
            </w:pPr>
          </w:p>
        </w:tc>
        <w:tc>
          <w:tcPr>
            <w:tcW w:w="1094" w:type="dxa"/>
            <w:gridSpan w:val="2"/>
            <w:vAlign w:val="top"/>
          </w:tcPr>
          <w:p>
            <w:pPr>
              <w:spacing w:before="122" w:line="232" w:lineRule="auto"/>
              <w:ind w:left="119"/>
              <w:rPr>
                <w:del w:id="944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945" w:author="林社锡" w:date="2024-06-28T15:10:54Z">
              <w:r>
                <w:rPr>
                  <w:rFonts w:ascii="SimHei" w:hAnsi="SimHei" w:eastAsia="SimHei" w:cs="SimHei"/>
                  <w:spacing w:val="11"/>
                  <w:sz w:val="20"/>
                  <w:szCs w:val="20"/>
                </w:rPr>
                <w:delText>手    机</w:delText>
              </w:r>
            </w:del>
          </w:p>
        </w:tc>
        <w:tc>
          <w:tcPr>
            <w:tcW w:w="1369" w:type="dxa"/>
            <w:vAlign w:val="top"/>
          </w:tcPr>
          <w:p>
            <w:pPr>
              <w:rPr>
                <w:del w:id="946" w:author="林社锡" w:date="2024-06-28T15:10:54Z"/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del w:id="947" w:author="林社锡" w:date="2024-06-28T15:10:54Z"/>
        </w:trPr>
        <w:tc>
          <w:tcPr>
            <w:tcW w:w="1999" w:type="dxa"/>
            <w:vAlign w:val="top"/>
          </w:tcPr>
          <w:p>
            <w:pPr>
              <w:spacing w:before="127" w:line="230" w:lineRule="auto"/>
              <w:ind w:left="114"/>
              <w:rPr>
                <w:del w:id="948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949" w:author="林社锡" w:date="2024-06-28T15:10:54Z">
              <w:r>
                <w:rPr>
                  <w:rFonts w:ascii="SimHei" w:hAnsi="SimHei" w:eastAsia="SimHei" w:cs="SimHei"/>
                  <w:spacing w:val="6"/>
                  <w:sz w:val="20"/>
                  <w:szCs w:val="20"/>
                </w:rPr>
                <w:delText>传</w:delText>
              </w:r>
            </w:del>
            <w:del w:id="950" w:author="林社锡" w:date="2024-06-28T15:10:54Z">
              <w:r>
                <w:rPr>
                  <w:rFonts w:ascii="SimHei" w:hAnsi="SimHei" w:eastAsia="SimHei" w:cs="SimHei"/>
                  <w:spacing w:val="5"/>
                  <w:sz w:val="20"/>
                  <w:szCs w:val="20"/>
                </w:rPr>
                <w:delText>真</w:delText>
              </w:r>
            </w:del>
          </w:p>
        </w:tc>
        <w:tc>
          <w:tcPr>
            <w:tcW w:w="1466" w:type="dxa"/>
            <w:gridSpan w:val="2"/>
            <w:vAlign w:val="top"/>
          </w:tcPr>
          <w:p>
            <w:pPr>
              <w:rPr>
                <w:del w:id="951" w:author="林社锡" w:date="2024-06-28T15:10:54Z"/>
                <w:rFonts w:ascii="Arial"/>
                <w:sz w:val="21"/>
              </w:rPr>
            </w:pPr>
          </w:p>
        </w:tc>
        <w:tc>
          <w:tcPr>
            <w:tcW w:w="1001" w:type="dxa"/>
            <w:vAlign w:val="top"/>
          </w:tcPr>
          <w:p>
            <w:pPr>
              <w:spacing w:before="89" w:line="281" w:lineRule="exact"/>
              <w:ind w:left="107"/>
              <w:rPr>
                <w:del w:id="952" w:author="林社锡" w:date="2024-06-28T15:10:54Z"/>
                <w:rFonts w:ascii="Times New Roman" w:hAnsi="Times New Roman" w:eastAsia="Times New Roman" w:cs="Times New Roman"/>
                <w:sz w:val="20"/>
                <w:szCs w:val="20"/>
              </w:rPr>
            </w:pPr>
            <w:del w:id="953" w:author="林社锡" w:date="2024-06-28T15:10:54Z">
              <w:r>
                <w:rPr>
                  <w:rFonts w:ascii="Times New Roman" w:hAnsi="Times New Roman" w:eastAsia="Times New Roman" w:cs="Times New Roman"/>
                  <w:spacing w:val="-1"/>
                  <w:position w:val="2"/>
                  <w:sz w:val="20"/>
                  <w:szCs w:val="20"/>
                </w:rPr>
                <w:delText xml:space="preserve">E - m </w:delText>
              </w:r>
            </w:del>
            <w:del w:id="954" w:author="林社锡" w:date="2024-06-28T15:10:54Z">
              <w:r>
                <w:rPr>
                  <w:rFonts w:ascii="Times New Roman" w:hAnsi="Times New Roman" w:eastAsia="Times New Roman" w:cs="Times New Roman"/>
                  <w:position w:val="2"/>
                  <w:sz w:val="20"/>
                  <w:szCs w:val="20"/>
                </w:rPr>
                <w:delText>a</w:delText>
              </w:r>
            </w:del>
            <w:del w:id="955" w:author="林社锡" w:date="2024-06-28T15:10:54Z">
              <w:r>
                <w:rPr>
                  <w:rFonts w:ascii="Times New Roman" w:hAnsi="Times New Roman" w:eastAsia="Times New Roman" w:cs="Times New Roman"/>
                  <w:spacing w:val="-1"/>
                  <w:position w:val="2"/>
                  <w:sz w:val="20"/>
                  <w:szCs w:val="20"/>
                </w:rPr>
                <w:delText xml:space="preserve"> </w:delText>
              </w:r>
            </w:del>
            <w:del w:id="956" w:author="林社锡" w:date="2024-06-28T15:10:54Z">
              <w:r>
                <w:rPr>
                  <w:rFonts w:ascii="Times New Roman" w:hAnsi="Times New Roman" w:eastAsia="Times New Roman" w:cs="Times New Roman"/>
                  <w:position w:val="2"/>
                  <w:sz w:val="20"/>
                  <w:szCs w:val="20"/>
                </w:rPr>
                <w:delText>i</w:delText>
              </w:r>
            </w:del>
            <w:del w:id="957" w:author="林社锡" w:date="2024-06-28T15:10:54Z">
              <w:r>
                <w:rPr>
                  <w:rFonts w:ascii="Times New Roman" w:hAnsi="Times New Roman" w:eastAsia="Times New Roman" w:cs="Times New Roman"/>
                  <w:spacing w:val="-1"/>
                  <w:position w:val="2"/>
                  <w:sz w:val="20"/>
                  <w:szCs w:val="20"/>
                </w:rPr>
                <w:delText xml:space="preserve"> </w:delText>
              </w:r>
            </w:del>
            <w:del w:id="958" w:author="林社锡" w:date="2024-06-28T15:10:54Z">
              <w:r>
                <w:rPr>
                  <w:rFonts w:ascii="Times New Roman" w:hAnsi="Times New Roman" w:eastAsia="Times New Roman" w:cs="Times New Roman"/>
                  <w:position w:val="2"/>
                  <w:sz w:val="20"/>
                  <w:szCs w:val="20"/>
                </w:rPr>
                <w:delText>l</w:delText>
              </w:r>
            </w:del>
          </w:p>
        </w:tc>
        <w:tc>
          <w:tcPr>
            <w:tcW w:w="4247" w:type="dxa"/>
            <w:gridSpan w:val="4"/>
            <w:vAlign w:val="top"/>
          </w:tcPr>
          <w:p>
            <w:pPr>
              <w:rPr>
                <w:del w:id="959" w:author="林社锡" w:date="2024-06-28T15:10:54Z"/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  <w:del w:id="960" w:author="林社锡" w:date="2024-06-28T15:10:54Z"/>
        </w:trPr>
        <w:tc>
          <w:tcPr>
            <w:tcW w:w="1999" w:type="dxa"/>
            <w:vAlign w:val="top"/>
          </w:tcPr>
          <w:p>
            <w:pPr>
              <w:spacing w:before="122" w:line="230" w:lineRule="auto"/>
              <w:ind w:left="118"/>
              <w:rPr>
                <w:del w:id="961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962" w:author="林社锡" w:date="2024-06-28T15:10:54Z">
              <w:r>
                <w:rPr>
                  <w:rFonts w:ascii="SimHei" w:hAnsi="SimHei" w:eastAsia="SimHei" w:cs="SimHei"/>
                  <w:spacing w:val="9"/>
                  <w:sz w:val="20"/>
                  <w:szCs w:val="20"/>
                </w:rPr>
                <w:delText>注</w:delText>
              </w:r>
            </w:del>
            <w:del w:id="963" w:author="林社锡" w:date="2024-06-28T15:10:54Z">
              <w:r>
                <w:rPr>
                  <w:rFonts w:ascii="SimHei" w:hAnsi="SimHei" w:eastAsia="SimHei" w:cs="SimHei"/>
                  <w:spacing w:val="6"/>
                  <w:sz w:val="20"/>
                  <w:szCs w:val="20"/>
                </w:rPr>
                <w:delText>册时间</w:delText>
              </w:r>
            </w:del>
          </w:p>
        </w:tc>
        <w:tc>
          <w:tcPr>
            <w:tcW w:w="2467" w:type="dxa"/>
            <w:gridSpan w:val="3"/>
            <w:vAlign w:val="top"/>
          </w:tcPr>
          <w:p>
            <w:pPr>
              <w:rPr>
                <w:del w:id="964" w:author="林社锡" w:date="2024-06-28T15:10:54Z"/>
                <w:rFonts w:ascii="Arial"/>
                <w:sz w:val="21"/>
              </w:rPr>
            </w:pPr>
          </w:p>
        </w:tc>
        <w:tc>
          <w:tcPr>
            <w:tcW w:w="1784" w:type="dxa"/>
            <w:vAlign w:val="top"/>
          </w:tcPr>
          <w:p>
            <w:pPr>
              <w:spacing w:before="122" w:line="230" w:lineRule="auto"/>
              <w:ind w:left="116"/>
              <w:rPr>
                <w:del w:id="965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966" w:author="林社锡" w:date="2024-06-28T15:10:54Z">
              <w:r>
                <w:rPr>
                  <w:rFonts w:ascii="SimHei" w:hAnsi="SimHei" w:eastAsia="SimHei" w:cs="SimHei"/>
                  <w:spacing w:val="10"/>
                  <w:sz w:val="20"/>
                  <w:szCs w:val="20"/>
                </w:rPr>
                <w:delText>注</w:delText>
              </w:r>
            </w:del>
            <w:del w:id="967" w:author="林社锡" w:date="2024-06-28T15:10:54Z">
              <w:r>
                <w:rPr>
                  <w:rFonts w:ascii="SimHei" w:hAnsi="SimHei" w:eastAsia="SimHei" w:cs="SimHei"/>
                  <w:spacing w:val="6"/>
                  <w:sz w:val="20"/>
                  <w:szCs w:val="20"/>
                </w:rPr>
                <w:delText>册</w:delText>
              </w:r>
            </w:del>
            <w:del w:id="968" w:author="林社锡" w:date="2024-06-28T15:10:54Z">
              <w:r>
                <w:rPr>
                  <w:rFonts w:ascii="SimHei" w:hAnsi="SimHei" w:eastAsia="SimHei" w:cs="SimHei"/>
                  <w:spacing w:val="5"/>
                  <w:sz w:val="20"/>
                  <w:szCs w:val="20"/>
                </w:rPr>
                <w:delText>资本 (万元)</w:delText>
              </w:r>
            </w:del>
          </w:p>
        </w:tc>
        <w:tc>
          <w:tcPr>
            <w:tcW w:w="2463" w:type="dxa"/>
            <w:gridSpan w:val="3"/>
            <w:vAlign w:val="top"/>
          </w:tcPr>
          <w:p>
            <w:pPr>
              <w:rPr>
                <w:del w:id="969" w:author="林社锡" w:date="2024-06-28T15:10:54Z"/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del w:id="970" w:author="林社锡" w:date="2024-06-28T15:10:54Z"/>
        </w:trPr>
        <w:tc>
          <w:tcPr>
            <w:tcW w:w="1999" w:type="dxa"/>
            <w:vAlign w:val="top"/>
          </w:tcPr>
          <w:p>
            <w:pPr>
              <w:spacing w:before="92" w:line="229" w:lineRule="auto"/>
              <w:ind w:left="114"/>
              <w:rPr>
                <w:del w:id="971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972" w:author="林社锡" w:date="2024-06-28T15:10:54Z">
              <w:r>
                <w:rPr>
                  <w:rFonts w:ascii="SimHei" w:hAnsi="SimHei" w:eastAsia="SimHei" w:cs="SimHei"/>
                  <w:spacing w:val="9"/>
                  <w:sz w:val="20"/>
                  <w:szCs w:val="20"/>
                </w:rPr>
                <w:delText>统一社会信用代</w:delText>
              </w:r>
            </w:del>
            <w:del w:id="973" w:author="林社锡" w:date="2024-06-28T15:10:54Z">
              <w:r>
                <w:rPr>
                  <w:rFonts w:ascii="SimHei" w:hAnsi="SimHei" w:eastAsia="SimHei" w:cs="SimHei"/>
                  <w:spacing w:val="8"/>
                  <w:sz w:val="20"/>
                  <w:szCs w:val="20"/>
                </w:rPr>
                <w:delText>码</w:delText>
              </w:r>
            </w:del>
          </w:p>
        </w:tc>
        <w:tc>
          <w:tcPr>
            <w:tcW w:w="6714" w:type="dxa"/>
            <w:gridSpan w:val="7"/>
            <w:vAlign w:val="top"/>
          </w:tcPr>
          <w:p>
            <w:pPr>
              <w:rPr>
                <w:del w:id="974" w:author="林社锡" w:date="2024-06-28T15:10:54Z"/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del w:id="975" w:author="林社锡" w:date="2024-06-28T15:10:54Z"/>
        </w:trPr>
        <w:tc>
          <w:tcPr>
            <w:tcW w:w="4466" w:type="dxa"/>
            <w:gridSpan w:val="4"/>
            <w:vAlign w:val="top"/>
          </w:tcPr>
          <w:p>
            <w:pPr>
              <w:spacing w:before="52" w:line="255" w:lineRule="auto"/>
              <w:ind w:left="118" w:right="155" w:hanging="4"/>
              <w:rPr>
                <w:del w:id="976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977" w:author="林社锡" w:date="2024-06-28T15:10:54Z">
              <w:r>
                <w:rPr>
                  <w:rFonts w:ascii="SimHei" w:hAnsi="SimHei" w:eastAsia="SimHei" w:cs="SimHei"/>
                  <w:spacing w:val="7"/>
                  <w:sz w:val="20"/>
                  <w:szCs w:val="20"/>
                </w:rPr>
                <w:delText>根</w:delText>
              </w:r>
            </w:del>
            <w:del w:id="978" w:author="林社锡" w:date="2024-06-28T15:10:54Z">
              <w:r>
                <w:rPr>
                  <w:rFonts w:ascii="SimHei" w:hAnsi="SimHei" w:eastAsia="SimHei" w:cs="SimHei"/>
                  <w:spacing w:val="4"/>
                  <w:sz w:val="20"/>
                  <w:szCs w:val="20"/>
                </w:rPr>
                <w:delText>据《中小企业划型标准规定》  (工信部联企</w:delText>
              </w:r>
            </w:del>
            <w:del w:id="979" w:author="林社锡" w:date="2024-06-28T15:10:54Z">
              <w:r>
                <w:rPr>
                  <w:rFonts w:ascii="SimHei" w:hAnsi="SimHei" w:eastAsia="SimHei" w:cs="SimHei"/>
                  <w:sz w:val="20"/>
                  <w:szCs w:val="20"/>
                </w:rPr>
                <w:delText xml:space="preserve"> </w:delText>
              </w:r>
            </w:del>
            <w:del w:id="980" w:author="林社锡" w:date="2024-06-28T15:10:54Z">
              <w:r>
                <w:rPr>
                  <w:rFonts w:ascii="SimHei" w:hAnsi="SimHei" w:eastAsia="SimHei" w:cs="SimHei"/>
                  <w:spacing w:val="12"/>
                  <w:sz w:val="20"/>
                  <w:szCs w:val="20"/>
                </w:rPr>
                <w:delText>业</w:delText>
              </w:r>
            </w:del>
            <w:del w:id="981" w:author="林社锡" w:date="2024-06-28T15:10:54Z">
              <w:r>
                <w:rPr>
                  <w:rFonts w:ascii="SimHei" w:hAnsi="SimHei" w:eastAsia="SimHei" w:cs="SimHei"/>
                  <w:spacing w:val="11"/>
                  <w:sz w:val="20"/>
                  <w:szCs w:val="20"/>
                </w:rPr>
                <w:delText>〔</w:delText>
              </w:r>
            </w:del>
            <w:del w:id="982" w:author="林社锡" w:date="2024-06-28T15:10:54Z">
              <w:r>
                <w:rPr>
                  <w:rFonts w:ascii="Times New Roman" w:hAnsi="Times New Roman" w:eastAsia="Times New Roman" w:cs="Times New Roman"/>
                  <w:spacing w:val="6"/>
                  <w:sz w:val="20"/>
                  <w:szCs w:val="20"/>
                </w:rPr>
                <w:delText>2011</w:delText>
              </w:r>
            </w:del>
            <w:del w:id="983" w:author="林社锡" w:date="2024-06-28T15:10:54Z">
              <w:r>
                <w:rPr>
                  <w:rFonts w:ascii="SimHei" w:hAnsi="SimHei" w:eastAsia="SimHei" w:cs="SimHei"/>
                  <w:spacing w:val="6"/>
                  <w:sz w:val="20"/>
                  <w:szCs w:val="20"/>
                </w:rPr>
                <w:delText>〕</w:delText>
              </w:r>
            </w:del>
            <w:del w:id="984" w:author="林社锡" w:date="2024-06-28T15:10:54Z">
              <w:r>
                <w:rPr>
                  <w:rFonts w:ascii="Times New Roman" w:hAnsi="Times New Roman" w:eastAsia="Times New Roman" w:cs="Times New Roman"/>
                  <w:spacing w:val="6"/>
                  <w:sz w:val="20"/>
                  <w:szCs w:val="20"/>
                </w:rPr>
                <w:delText xml:space="preserve">300 </w:delText>
              </w:r>
            </w:del>
            <w:del w:id="985" w:author="林社锡" w:date="2024-06-28T15:10:54Z">
              <w:r>
                <w:rPr>
                  <w:rFonts w:ascii="SimHei" w:hAnsi="SimHei" w:eastAsia="SimHei" w:cs="SimHei"/>
                  <w:spacing w:val="6"/>
                  <w:sz w:val="20"/>
                  <w:szCs w:val="20"/>
                </w:rPr>
                <w:delText>号) ，企业规模属于</w:delText>
              </w:r>
            </w:del>
          </w:p>
        </w:tc>
        <w:tc>
          <w:tcPr>
            <w:tcW w:w="4247" w:type="dxa"/>
            <w:gridSpan w:val="4"/>
            <w:vAlign w:val="top"/>
          </w:tcPr>
          <w:p>
            <w:pPr>
              <w:spacing w:before="187" w:line="220" w:lineRule="auto"/>
              <w:ind w:left="126"/>
              <w:rPr>
                <w:del w:id="986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987" w:author="林社锡" w:date="2024-06-28T15:10:54Z">
              <w:r>
                <w:rPr>
                  <w:rFonts w:ascii="Microsoft YaHei" w:hAnsi="Microsoft YaHei" w:eastAsia="Microsoft YaHei" w:cs="Microsoft YaHei"/>
                  <w:spacing w:val="10"/>
                  <w:sz w:val="20"/>
                  <w:szCs w:val="20"/>
                </w:rPr>
                <w:delText>□大型</w:delText>
              </w:r>
            </w:del>
            <w:del w:id="988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delText xml:space="preserve"> </w:delText>
              </w:r>
            </w:del>
            <w:del w:id="989" w:author="林社锡" w:date="2024-06-28T15:10:54Z">
              <w:r>
                <w:rPr>
                  <w:rFonts w:ascii="Microsoft YaHei" w:hAnsi="Microsoft YaHei" w:eastAsia="Microsoft YaHei" w:cs="Microsoft YaHei"/>
                  <w:spacing w:val="5"/>
                  <w:sz w:val="20"/>
                  <w:szCs w:val="20"/>
                </w:rPr>
                <w:delText xml:space="preserve">    </w:delText>
              </w:r>
            </w:del>
            <w:del w:id="990" w:author="林社锡" w:date="2024-06-28T15:10:54Z">
              <w:r>
                <w:rPr>
                  <w:rFonts w:ascii="KaiTi" w:hAnsi="KaiTi" w:eastAsia="KaiTi" w:cs="KaiTi"/>
                  <w:spacing w:val="5"/>
                  <w:sz w:val="23"/>
                  <w:szCs w:val="23"/>
                </w:rPr>
                <w:delText>□</w:delText>
              </w:r>
            </w:del>
            <w:del w:id="991" w:author="林社锡" w:date="2024-06-28T15:10:54Z">
              <w:r>
                <w:rPr>
                  <w:rFonts w:ascii="Microsoft YaHei" w:hAnsi="Microsoft YaHei" w:eastAsia="Microsoft YaHei" w:cs="Microsoft YaHei"/>
                  <w:spacing w:val="5"/>
                  <w:sz w:val="20"/>
                  <w:szCs w:val="20"/>
                </w:rPr>
                <w:delText xml:space="preserve">中型       </w:delText>
              </w:r>
            </w:del>
            <w:del w:id="992" w:author="林社锡" w:date="2024-06-28T15:10:54Z">
              <w:r>
                <w:rPr>
                  <w:rFonts w:ascii="KaiTi" w:hAnsi="KaiTi" w:eastAsia="KaiTi" w:cs="KaiTi"/>
                  <w:spacing w:val="5"/>
                  <w:sz w:val="23"/>
                  <w:szCs w:val="23"/>
                </w:rPr>
                <w:delText>□</w:delText>
              </w:r>
            </w:del>
            <w:del w:id="993" w:author="林社锡" w:date="2024-06-28T15:10:54Z">
              <w:r>
                <w:rPr>
                  <w:rFonts w:ascii="Microsoft YaHei" w:hAnsi="Microsoft YaHei" w:eastAsia="Microsoft YaHei" w:cs="Microsoft YaHei"/>
                  <w:spacing w:val="5"/>
                  <w:sz w:val="20"/>
                  <w:szCs w:val="20"/>
                </w:rPr>
                <w:delText xml:space="preserve">小型         </w:delText>
              </w:r>
            </w:del>
            <w:del w:id="994" w:author="林社锡" w:date="2024-06-28T15:10:54Z">
              <w:r>
                <w:rPr>
                  <w:rFonts w:ascii="KaiTi" w:hAnsi="KaiTi" w:eastAsia="KaiTi" w:cs="KaiTi"/>
                  <w:spacing w:val="5"/>
                  <w:sz w:val="23"/>
                  <w:szCs w:val="23"/>
                </w:rPr>
                <w:delText>□</w:delText>
              </w:r>
            </w:del>
            <w:del w:id="995" w:author="林社锡" w:date="2024-06-28T15:10:54Z">
              <w:r>
                <w:rPr>
                  <w:rFonts w:ascii="Microsoft YaHei" w:hAnsi="Microsoft YaHei" w:eastAsia="Microsoft YaHei" w:cs="Microsoft YaHei"/>
                  <w:spacing w:val="5"/>
                  <w:sz w:val="20"/>
                  <w:szCs w:val="20"/>
                </w:rPr>
                <w:delText>微型</w:delText>
              </w:r>
            </w:del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del w:id="996" w:author="林社锡" w:date="2024-06-28T15:10:54Z"/>
        </w:trPr>
        <w:tc>
          <w:tcPr>
            <w:tcW w:w="1999" w:type="dxa"/>
            <w:vAlign w:val="top"/>
          </w:tcPr>
          <w:p>
            <w:pPr>
              <w:spacing w:before="53" w:line="230" w:lineRule="auto"/>
              <w:ind w:left="118"/>
              <w:rPr>
                <w:del w:id="997" w:author="林社锡" w:date="2024-06-28T15:10:54Z"/>
                <w:rFonts w:ascii="Times New Roman" w:hAnsi="Times New Roman" w:eastAsia="Times New Roman" w:cs="Times New Roman"/>
                <w:sz w:val="13"/>
                <w:szCs w:val="13"/>
              </w:rPr>
            </w:pPr>
            <w:del w:id="998" w:author="林社锡" w:date="2024-06-28T15:10:54Z">
              <w:r>
                <w:rPr>
                  <w:rFonts w:ascii="SimHei" w:hAnsi="SimHei" w:eastAsia="SimHei" w:cs="SimHei"/>
                  <w:spacing w:val="8"/>
                  <w:sz w:val="20"/>
                  <w:szCs w:val="20"/>
                </w:rPr>
                <w:delText>所</w:delText>
              </w:r>
            </w:del>
            <w:del w:id="999" w:author="林社锡" w:date="2024-06-28T15:10:54Z">
              <w:r>
                <w:rPr>
                  <w:rFonts w:ascii="SimHei" w:hAnsi="SimHei" w:eastAsia="SimHei" w:cs="SimHei"/>
                  <w:spacing w:val="6"/>
                  <w:sz w:val="20"/>
                  <w:szCs w:val="20"/>
                </w:rPr>
                <w:delText>属行业</w:delText>
              </w:r>
            </w:del>
            <w:del w:id="1000" w:author="林社锡" w:date="2024-06-28T15:10:54Z">
              <w:r>
                <w:rPr/>
                <w:fldChar w:fldCharType="begin"/>
              </w:r>
            </w:del>
            <w:del w:id="1001" w:author="林社锡" w:date="2024-06-28T15:10:54Z">
              <w:r>
                <w:rPr/>
                <w:delInstrText xml:space="preserve"> HYPERLINK \l "_bookmark1" </w:delInstrText>
              </w:r>
            </w:del>
            <w:del w:id="1002" w:author="林社锡" w:date="2024-06-28T15:10:54Z">
              <w:r>
                <w:rPr/>
                <w:fldChar w:fldCharType="separate"/>
              </w:r>
            </w:del>
            <w:del w:id="1003" w:author="林社锡" w:date="2024-06-28T15:10:54Z">
              <w:r>
                <w:rPr>
                  <w:rFonts w:ascii="Times New Roman" w:hAnsi="Times New Roman" w:eastAsia="Times New Roman" w:cs="Times New Roman"/>
                  <w:spacing w:val="6"/>
                  <w:position w:val="6"/>
                  <w:sz w:val="13"/>
                  <w:szCs w:val="13"/>
                </w:rPr>
                <w:delText>1</w:delText>
              </w:r>
            </w:del>
            <w:del w:id="1004" w:author="林社锡" w:date="2024-06-28T15:10:54Z">
              <w:r>
                <w:rPr>
                  <w:rFonts w:ascii="Times New Roman" w:hAnsi="Times New Roman" w:eastAsia="Times New Roman" w:cs="Times New Roman"/>
                  <w:spacing w:val="6"/>
                  <w:position w:val="6"/>
                  <w:sz w:val="13"/>
                  <w:szCs w:val="13"/>
                </w:rPr>
                <w:fldChar w:fldCharType="end"/>
              </w:r>
            </w:del>
          </w:p>
        </w:tc>
        <w:tc>
          <w:tcPr>
            <w:tcW w:w="6714" w:type="dxa"/>
            <w:gridSpan w:val="7"/>
            <w:vAlign w:val="top"/>
          </w:tcPr>
          <w:p>
            <w:pPr>
              <w:spacing w:before="42" w:line="192" w:lineRule="auto"/>
              <w:ind w:left="107"/>
              <w:rPr>
                <w:del w:id="1005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006" w:author="林社锡" w:date="2024-06-28T15:10:54Z">
              <w:r>
                <w:rPr>
                  <w:rFonts w:ascii="Times New Roman" w:hAnsi="Times New Roman" w:eastAsia="Times New Roman" w:cs="Times New Roman"/>
                  <w:spacing w:val="13"/>
                  <w:sz w:val="20"/>
                  <w:szCs w:val="20"/>
                </w:rPr>
                <w:delText>2</w:delText>
              </w:r>
            </w:del>
            <w:del w:id="1007" w:author="林社锡" w:date="2024-06-28T15:10:54Z">
              <w:r>
                <w:rPr>
                  <w:rFonts w:ascii="Times New Roman" w:hAnsi="Times New Roman" w:eastAsia="Times New Roman" w:cs="Times New Roman"/>
                  <w:spacing w:val="7"/>
                  <w:sz w:val="20"/>
                  <w:szCs w:val="20"/>
                </w:rPr>
                <w:delText xml:space="preserve"> </w:delText>
              </w:r>
            </w:del>
            <w:del w:id="1008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delText>位数代码及名称：</w:delText>
              </w:r>
            </w:del>
            <w:del w:id="1009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delText xml:space="preserve">                                           </w:delText>
              </w:r>
            </w:del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del w:id="1010" w:author="林社锡" w:date="2024-06-28T15:10:54Z"/>
        </w:trPr>
        <w:tc>
          <w:tcPr>
            <w:tcW w:w="1999" w:type="dxa"/>
            <w:vAlign w:val="top"/>
          </w:tcPr>
          <w:p>
            <w:pPr>
              <w:spacing w:before="56" w:line="214" w:lineRule="auto"/>
              <w:ind w:left="120"/>
              <w:rPr>
                <w:del w:id="1011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1012" w:author="林社锡" w:date="2024-06-28T15:10:54Z">
              <w:r>
                <w:rPr>
                  <w:rFonts w:ascii="SimHei" w:hAnsi="SimHei" w:eastAsia="SimHei" w:cs="SimHei"/>
                  <w:spacing w:val="9"/>
                  <w:sz w:val="20"/>
                  <w:szCs w:val="20"/>
                </w:rPr>
                <w:delText>具</w:delText>
              </w:r>
            </w:del>
            <w:del w:id="1013" w:author="林社锡" w:date="2024-06-28T15:10:54Z">
              <w:r>
                <w:rPr>
                  <w:rFonts w:ascii="SimHei" w:hAnsi="SimHei" w:eastAsia="SimHei" w:cs="SimHei"/>
                  <w:spacing w:val="7"/>
                  <w:sz w:val="20"/>
                  <w:szCs w:val="20"/>
                </w:rPr>
                <w:delText>体细分领域</w:delText>
              </w:r>
            </w:del>
          </w:p>
        </w:tc>
        <w:tc>
          <w:tcPr>
            <w:tcW w:w="6714" w:type="dxa"/>
            <w:gridSpan w:val="7"/>
            <w:vAlign w:val="top"/>
          </w:tcPr>
          <w:p>
            <w:pPr>
              <w:spacing w:before="42" w:line="172" w:lineRule="auto"/>
              <w:ind w:left="106"/>
              <w:rPr>
                <w:del w:id="1014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015" w:author="林社锡" w:date="2024-06-28T15:10:54Z">
              <w:r>
                <w:rPr>
                  <w:rFonts w:ascii="Times New Roman" w:hAnsi="Times New Roman" w:eastAsia="Times New Roman" w:cs="Times New Roman"/>
                  <w:spacing w:val="11"/>
                  <w:sz w:val="20"/>
                  <w:szCs w:val="20"/>
                </w:rPr>
                <w:delText>4</w:delText>
              </w:r>
            </w:del>
            <w:del w:id="1016" w:author="林社锡" w:date="2024-06-28T15:10:54Z">
              <w:r>
                <w:rPr>
                  <w:rFonts w:ascii="Times New Roman" w:hAnsi="Times New Roman" w:eastAsia="Times New Roman" w:cs="Times New Roman"/>
                  <w:spacing w:val="7"/>
                  <w:sz w:val="20"/>
                  <w:szCs w:val="20"/>
                </w:rPr>
                <w:delText xml:space="preserve"> </w:delText>
              </w:r>
            </w:del>
            <w:del w:id="1017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delText>位数代码及名称：</w:delText>
              </w:r>
            </w:del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  <w:del w:id="1018" w:author="林社锡" w:date="2024-06-28T15:10:54Z"/>
        </w:trPr>
        <w:tc>
          <w:tcPr>
            <w:tcW w:w="1999" w:type="dxa"/>
            <w:vAlign w:val="top"/>
          </w:tcPr>
          <w:p>
            <w:pPr>
              <w:spacing w:before="84" w:line="229" w:lineRule="auto"/>
              <w:ind w:left="114"/>
              <w:rPr>
                <w:del w:id="1019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1020" w:author="林社锡" w:date="2024-06-28T15:10:54Z">
              <w:r>
                <w:rPr>
                  <w:rFonts w:ascii="SimHei" w:hAnsi="SimHei" w:eastAsia="SimHei" w:cs="SimHei"/>
                  <w:spacing w:val="8"/>
                  <w:sz w:val="20"/>
                  <w:szCs w:val="20"/>
                </w:rPr>
                <w:delText>企业类</w:delText>
              </w:r>
            </w:del>
            <w:del w:id="1021" w:author="林社锡" w:date="2024-06-28T15:10:54Z">
              <w:r>
                <w:rPr>
                  <w:rFonts w:ascii="SimHei" w:hAnsi="SimHei" w:eastAsia="SimHei" w:cs="SimHei"/>
                  <w:spacing w:val="7"/>
                  <w:sz w:val="20"/>
                  <w:szCs w:val="20"/>
                </w:rPr>
                <w:delText>型</w:delText>
              </w:r>
            </w:del>
          </w:p>
        </w:tc>
        <w:tc>
          <w:tcPr>
            <w:tcW w:w="6714" w:type="dxa"/>
            <w:gridSpan w:val="7"/>
            <w:vAlign w:val="top"/>
          </w:tcPr>
          <w:p>
            <w:pPr>
              <w:spacing w:before="73" w:line="192" w:lineRule="auto"/>
              <w:ind w:left="123"/>
              <w:rPr>
                <w:del w:id="1022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023" w:author="林社锡" w:date="2024-06-28T15:10:54Z">
              <w:r>
                <w:rPr>
                  <w:rFonts w:ascii="Microsoft YaHei" w:hAnsi="Microsoft YaHei" w:eastAsia="Microsoft YaHei" w:cs="Microsoft YaHei"/>
                  <w:spacing w:val="16"/>
                  <w:sz w:val="20"/>
                  <w:szCs w:val="20"/>
                </w:rPr>
                <w:delText>□国</w:delText>
              </w:r>
            </w:del>
            <w:del w:id="1024" w:author="林社锡" w:date="2024-06-28T15:10:54Z">
              <w:r>
                <w:rPr>
                  <w:rFonts w:ascii="Microsoft YaHei" w:hAnsi="Microsoft YaHei" w:eastAsia="Microsoft YaHei" w:cs="Microsoft YaHei"/>
                  <w:spacing w:val="12"/>
                  <w:sz w:val="20"/>
                  <w:szCs w:val="20"/>
                </w:rPr>
                <w:delText>有</w:delText>
              </w:r>
            </w:del>
            <w:del w:id="1025" w:author="林社锡" w:date="2024-06-28T15:10:54Z">
              <w:r>
                <w:rPr>
                  <w:rFonts w:ascii="Microsoft YaHei" w:hAnsi="Microsoft YaHei" w:eastAsia="Microsoft YaHei" w:cs="Microsoft YaHei"/>
                  <w:spacing w:val="8"/>
                  <w:sz w:val="20"/>
                  <w:szCs w:val="20"/>
                </w:rPr>
                <w:delText xml:space="preserve">            □合资           □民营         □外资</w:delText>
              </w:r>
            </w:del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del w:id="1026" w:author="林社锡" w:date="2024-06-28T15:10:54Z"/>
        </w:trPr>
        <w:tc>
          <w:tcPr>
            <w:tcW w:w="8713" w:type="dxa"/>
            <w:gridSpan w:val="8"/>
            <w:vAlign w:val="top"/>
          </w:tcPr>
          <w:p>
            <w:pPr>
              <w:spacing w:before="110" w:line="179" w:lineRule="auto"/>
              <w:ind w:left="3038"/>
              <w:rPr>
                <w:del w:id="1027" w:author="林社锡" w:date="2024-06-28T15:10:54Z"/>
                <w:rFonts w:ascii="Microsoft YaHei" w:hAnsi="Microsoft YaHei" w:eastAsia="Microsoft YaHei" w:cs="Microsoft YaHei"/>
                <w:sz w:val="23"/>
                <w:szCs w:val="23"/>
              </w:rPr>
            </w:pPr>
            <w:del w:id="1028" w:author="林社锡" w:date="2024-06-28T15:10:54Z">
              <w:r>
                <w:rPr>
                  <w:rFonts w:ascii="Microsoft YaHei" w:hAnsi="Microsoft YaHei" w:eastAsia="Microsoft YaHei" w:cs="Microsoft YaHei"/>
                  <w:spacing w:val="14"/>
                  <w:sz w:val="23"/>
                  <w:szCs w:val="23"/>
                  <w14:textOutline w14:w="4358" w14:cap="sq" w14:cmpd="sng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w:delText>二</w:delText>
              </w:r>
            </w:del>
            <w:del w:id="1029" w:author="林社锡" w:date="2024-06-28T15:10:54Z">
              <w:r>
                <w:rPr>
                  <w:rFonts w:ascii="Microsoft YaHei" w:hAnsi="Microsoft YaHei" w:eastAsia="Microsoft YaHei" w:cs="Microsoft YaHei"/>
                  <w:spacing w:val="10"/>
                  <w:sz w:val="23"/>
                  <w:szCs w:val="23"/>
                  <w14:textOutline w14:w="4358" w14:cap="sq" w14:cmpd="sng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w:delText>、经济效益和经营情况</w:delText>
              </w:r>
            </w:del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del w:id="1030" w:author="林社锡" w:date="2024-06-28T15:10:54Z"/>
        </w:trPr>
        <w:tc>
          <w:tcPr>
            <w:tcW w:w="2383" w:type="dxa"/>
            <w:gridSpan w:val="2"/>
            <w:vAlign w:val="top"/>
          </w:tcPr>
          <w:p>
            <w:pPr>
              <w:spacing w:before="106" w:line="208" w:lineRule="auto"/>
              <w:ind w:left="826"/>
              <w:rPr>
                <w:del w:id="1031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032" w:author="林社锡" w:date="2024-06-28T15:10:54Z">
              <w:r>
                <w:rPr>
                  <w:rFonts w:ascii="Microsoft YaHei" w:hAnsi="Microsoft YaHei" w:eastAsia="Microsoft YaHei" w:cs="Microsoft YaHei"/>
                  <w:spacing w:val="9"/>
                  <w:sz w:val="20"/>
                  <w:szCs w:val="20"/>
                  <w14:textOutline w14:w="3795" w14:cap="sq" w14:cmpd="sng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w:delText>重要指标</w:delText>
              </w:r>
            </w:del>
          </w:p>
        </w:tc>
        <w:tc>
          <w:tcPr>
            <w:tcW w:w="2083" w:type="dxa"/>
            <w:gridSpan w:val="2"/>
            <w:vAlign w:val="top"/>
          </w:tcPr>
          <w:p>
            <w:pPr>
              <w:spacing w:before="107" w:line="208" w:lineRule="auto"/>
              <w:ind w:left="700"/>
              <w:rPr>
                <w:del w:id="1033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034" w:author="林社锡" w:date="2024-06-28T15:10:54Z">
              <w:r>
                <w:rPr>
                  <w:rFonts w:ascii="Times New Roman" w:hAnsi="Times New Roman" w:eastAsia="Times New Roman" w:cs="Times New Roman"/>
                  <w:b/>
                  <w:bCs/>
                  <w:spacing w:val="6"/>
                  <w:sz w:val="20"/>
                  <w:szCs w:val="20"/>
                </w:rPr>
                <w:delText>2</w:delText>
              </w:r>
            </w:del>
            <w:del w:id="1035" w:author="林社锡" w:date="2024-06-28T15:10:54Z">
              <w:r>
                <w:rPr>
                  <w:rFonts w:ascii="Times New Roman" w:hAnsi="Times New Roman" w:eastAsia="Times New Roman" w:cs="Times New Roman"/>
                  <w:b/>
                  <w:bCs/>
                  <w:spacing w:val="4"/>
                  <w:sz w:val="20"/>
                  <w:szCs w:val="20"/>
                </w:rPr>
                <w:delText>021</w:delText>
              </w:r>
            </w:del>
            <w:del w:id="1036" w:author="林社锡" w:date="2024-06-28T15:10:54Z">
              <w:r>
                <w:rPr>
                  <w:rFonts w:ascii="Times New Roman" w:hAnsi="Times New Roman" w:eastAsia="Times New Roman" w:cs="Times New Roman"/>
                  <w:spacing w:val="4"/>
                  <w:sz w:val="20"/>
                  <w:szCs w:val="20"/>
                </w:rPr>
                <w:delText xml:space="preserve"> </w:delText>
              </w:r>
            </w:del>
            <w:del w:id="1037" w:author="林社锡" w:date="2024-06-28T15:10:54Z">
              <w:r>
                <w:rPr>
                  <w:rFonts w:ascii="Microsoft YaHei" w:hAnsi="Microsoft YaHei" w:eastAsia="Microsoft YaHei" w:cs="Microsoft YaHei"/>
                  <w:spacing w:val="4"/>
                  <w:sz w:val="20"/>
                  <w:szCs w:val="20"/>
                  <w14:textOutline w14:w="3795" w14:cap="sq" w14:cmpd="sng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w:delText>年</w:delText>
              </w:r>
            </w:del>
          </w:p>
        </w:tc>
        <w:tc>
          <w:tcPr>
            <w:tcW w:w="1949" w:type="dxa"/>
            <w:gridSpan w:val="2"/>
            <w:vAlign w:val="top"/>
          </w:tcPr>
          <w:p>
            <w:pPr>
              <w:spacing w:before="107" w:line="208" w:lineRule="auto"/>
              <w:ind w:left="636"/>
              <w:rPr>
                <w:del w:id="1038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039" w:author="林社锡" w:date="2024-06-28T15:10:54Z">
              <w:r>
                <w:rPr>
                  <w:rFonts w:ascii="Times New Roman" w:hAnsi="Times New Roman" w:eastAsia="Times New Roman" w:cs="Times New Roman"/>
                  <w:b/>
                  <w:bCs/>
                  <w:spacing w:val="6"/>
                  <w:sz w:val="20"/>
                  <w:szCs w:val="20"/>
                </w:rPr>
                <w:delText>2</w:delText>
              </w:r>
            </w:del>
            <w:del w:id="1040" w:author="林社锡" w:date="2024-06-28T15:10:54Z">
              <w:r>
                <w:rPr>
                  <w:rFonts w:ascii="Times New Roman" w:hAnsi="Times New Roman" w:eastAsia="Times New Roman" w:cs="Times New Roman"/>
                  <w:b/>
                  <w:bCs/>
                  <w:spacing w:val="4"/>
                  <w:sz w:val="20"/>
                  <w:szCs w:val="20"/>
                </w:rPr>
                <w:delText>022</w:delText>
              </w:r>
            </w:del>
            <w:del w:id="1041" w:author="林社锡" w:date="2024-06-28T15:10:54Z">
              <w:r>
                <w:rPr>
                  <w:rFonts w:ascii="Times New Roman" w:hAnsi="Times New Roman" w:eastAsia="Times New Roman" w:cs="Times New Roman"/>
                  <w:spacing w:val="4"/>
                  <w:sz w:val="20"/>
                  <w:szCs w:val="20"/>
                </w:rPr>
                <w:delText xml:space="preserve"> </w:delText>
              </w:r>
            </w:del>
            <w:del w:id="1042" w:author="林社锡" w:date="2024-06-28T15:10:54Z">
              <w:r>
                <w:rPr>
                  <w:rFonts w:ascii="Microsoft YaHei" w:hAnsi="Microsoft YaHei" w:eastAsia="Microsoft YaHei" w:cs="Microsoft YaHei"/>
                  <w:spacing w:val="4"/>
                  <w:sz w:val="20"/>
                  <w:szCs w:val="20"/>
                  <w14:textOutline w14:w="3795" w14:cap="sq" w14:cmpd="sng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w:delText>年</w:delText>
              </w:r>
            </w:del>
          </w:p>
        </w:tc>
        <w:tc>
          <w:tcPr>
            <w:tcW w:w="2298" w:type="dxa"/>
            <w:gridSpan w:val="2"/>
            <w:vAlign w:val="top"/>
          </w:tcPr>
          <w:p>
            <w:pPr>
              <w:spacing w:before="107" w:line="208" w:lineRule="auto"/>
              <w:ind w:left="808"/>
              <w:rPr>
                <w:del w:id="1043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044" w:author="林社锡" w:date="2024-06-28T15:10:54Z">
              <w:r>
                <w:rPr>
                  <w:rFonts w:ascii="Times New Roman" w:hAnsi="Times New Roman" w:eastAsia="Times New Roman" w:cs="Times New Roman"/>
                  <w:b/>
                  <w:bCs/>
                  <w:spacing w:val="6"/>
                  <w:sz w:val="20"/>
                  <w:szCs w:val="20"/>
                </w:rPr>
                <w:delText>2</w:delText>
              </w:r>
            </w:del>
            <w:del w:id="1045" w:author="林社锡" w:date="2024-06-28T15:10:54Z">
              <w:r>
                <w:rPr>
                  <w:rFonts w:ascii="Times New Roman" w:hAnsi="Times New Roman" w:eastAsia="Times New Roman" w:cs="Times New Roman"/>
                  <w:b/>
                  <w:bCs/>
                  <w:spacing w:val="4"/>
                  <w:sz w:val="20"/>
                  <w:szCs w:val="20"/>
                </w:rPr>
                <w:delText>023</w:delText>
              </w:r>
            </w:del>
            <w:del w:id="1046" w:author="林社锡" w:date="2024-06-28T15:10:54Z">
              <w:r>
                <w:rPr>
                  <w:rFonts w:ascii="Times New Roman" w:hAnsi="Times New Roman" w:eastAsia="Times New Roman" w:cs="Times New Roman"/>
                  <w:spacing w:val="4"/>
                  <w:sz w:val="20"/>
                  <w:szCs w:val="20"/>
                </w:rPr>
                <w:delText xml:space="preserve"> </w:delText>
              </w:r>
            </w:del>
            <w:del w:id="1047" w:author="林社锡" w:date="2024-06-28T15:10:54Z">
              <w:r>
                <w:rPr>
                  <w:rFonts w:ascii="Microsoft YaHei" w:hAnsi="Microsoft YaHei" w:eastAsia="Microsoft YaHei" w:cs="Microsoft YaHei"/>
                  <w:spacing w:val="4"/>
                  <w:sz w:val="20"/>
                  <w:szCs w:val="20"/>
                  <w14:textOutline w14:w="3795" w14:cap="sq" w14:cmpd="sng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w:delText>年</w:delText>
              </w:r>
            </w:del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del w:id="1048" w:author="林社锡" w:date="2024-06-28T15:10:54Z"/>
        </w:trPr>
        <w:tc>
          <w:tcPr>
            <w:tcW w:w="2383" w:type="dxa"/>
            <w:gridSpan w:val="2"/>
            <w:vAlign w:val="top"/>
          </w:tcPr>
          <w:p>
            <w:pPr>
              <w:spacing w:before="81" w:line="229" w:lineRule="auto"/>
              <w:ind w:left="117"/>
              <w:rPr>
                <w:del w:id="1049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1050" w:author="林社锡" w:date="2024-06-28T15:10:54Z">
              <w:r>
                <w:rPr>
                  <w:rFonts w:ascii="SimHei" w:hAnsi="SimHei" w:eastAsia="SimHei" w:cs="SimHei"/>
                  <w:spacing w:val="8"/>
                  <w:sz w:val="20"/>
                  <w:szCs w:val="20"/>
                </w:rPr>
                <w:delText>全职员工数</w:delText>
              </w:r>
            </w:del>
            <w:del w:id="1051" w:author="林社锡" w:date="2024-06-28T15:10:54Z">
              <w:r>
                <w:rPr>
                  <w:rFonts w:ascii="SimHei" w:hAnsi="SimHei" w:eastAsia="SimHei" w:cs="SimHei"/>
                  <w:spacing w:val="7"/>
                  <w:sz w:val="20"/>
                  <w:szCs w:val="20"/>
                </w:rPr>
                <w:delText>量</w:delText>
              </w:r>
            </w:del>
          </w:p>
        </w:tc>
        <w:tc>
          <w:tcPr>
            <w:tcW w:w="2083" w:type="dxa"/>
            <w:gridSpan w:val="2"/>
            <w:vAlign w:val="top"/>
          </w:tcPr>
          <w:p>
            <w:pPr>
              <w:tabs>
                <w:tab w:val="left" w:pos="1618"/>
              </w:tabs>
              <w:spacing w:before="67" w:line="210" w:lineRule="auto"/>
              <w:ind w:left="248"/>
              <w:rPr>
                <w:del w:id="1052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053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del>
            <w:del w:id="1054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delText>人</w:delText>
              </w:r>
            </w:del>
          </w:p>
        </w:tc>
        <w:tc>
          <w:tcPr>
            <w:tcW w:w="1949" w:type="dxa"/>
            <w:gridSpan w:val="2"/>
            <w:vAlign w:val="top"/>
          </w:tcPr>
          <w:p>
            <w:pPr>
              <w:tabs>
                <w:tab w:val="left" w:pos="1553"/>
              </w:tabs>
              <w:spacing w:before="67" w:line="210" w:lineRule="auto"/>
              <w:ind w:left="184"/>
              <w:rPr>
                <w:del w:id="1055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056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del>
            <w:del w:id="1057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delText>人</w:delText>
              </w:r>
            </w:del>
          </w:p>
        </w:tc>
        <w:tc>
          <w:tcPr>
            <w:tcW w:w="2298" w:type="dxa"/>
            <w:gridSpan w:val="2"/>
            <w:vAlign w:val="top"/>
          </w:tcPr>
          <w:p>
            <w:pPr>
              <w:tabs>
                <w:tab w:val="left" w:pos="1726"/>
              </w:tabs>
              <w:spacing w:before="67" w:line="210" w:lineRule="auto"/>
              <w:ind w:left="356"/>
              <w:rPr>
                <w:del w:id="1058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059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del>
            <w:del w:id="1060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delText>人</w:delText>
              </w:r>
            </w:del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  <w:del w:id="1061" w:author="林社锡" w:date="2024-06-28T15:10:54Z"/>
        </w:trPr>
        <w:tc>
          <w:tcPr>
            <w:tcW w:w="2383" w:type="dxa"/>
            <w:gridSpan w:val="2"/>
            <w:vAlign w:val="top"/>
          </w:tcPr>
          <w:p>
            <w:pPr>
              <w:spacing w:before="61" w:line="231" w:lineRule="auto"/>
              <w:ind w:left="120"/>
              <w:rPr>
                <w:del w:id="1062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1063" w:author="林社锡" w:date="2024-06-28T15:10:54Z">
              <w:r>
                <w:rPr>
                  <w:rFonts w:ascii="SimHei" w:hAnsi="SimHei" w:eastAsia="SimHei" w:cs="SimHei"/>
                  <w:spacing w:val="7"/>
                  <w:sz w:val="20"/>
                  <w:szCs w:val="20"/>
                </w:rPr>
                <w:delText>营</w:delText>
              </w:r>
            </w:del>
            <w:del w:id="1064" w:author="林社锡" w:date="2024-06-28T15:10:54Z">
              <w:r>
                <w:rPr>
                  <w:rFonts w:ascii="SimHei" w:hAnsi="SimHei" w:eastAsia="SimHei" w:cs="SimHei"/>
                  <w:spacing w:val="6"/>
                  <w:sz w:val="20"/>
                  <w:szCs w:val="20"/>
                </w:rPr>
                <w:delText>业收入</w:delText>
              </w:r>
            </w:del>
          </w:p>
        </w:tc>
        <w:tc>
          <w:tcPr>
            <w:tcW w:w="2083" w:type="dxa"/>
            <w:gridSpan w:val="2"/>
            <w:vAlign w:val="top"/>
          </w:tcPr>
          <w:p>
            <w:pPr>
              <w:tabs>
                <w:tab w:val="left" w:pos="1411"/>
              </w:tabs>
              <w:spacing w:before="49" w:line="198" w:lineRule="auto"/>
              <w:ind w:left="248"/>
              <w:rPr>
                <w:del w:id="1065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066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del>
            <w:del w:id="1067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delText>万</w:delText>
              </w:r>
            </w:del>
            <w:del w:id="1068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delText>元</w:delText>
              </w:r>
            </w:del>
          </w:p>
        </w:tc>
        <w:tc>
          <w:tcPr>
            <w:tcW w:w="1949" w:type="dxa"/>
            <w:gridSpan w:val="2"/>
            <w:vAlign w:val="top"/>
          </w:tcPr>
          <w:p>
            <w:pPr>
              <w:tabs>
                <w:tab w:val="left" w:pos="1343"/>
              </w:tabs>
              <w:spacing w:before="49" w:line="198" w:lineRule="auto"/>
              <w:ind w:left="184"/>
              <w:rPr>
                <w:del w:id="1069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070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del>
            <w:del w:id="1071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delText>万</w:delText>
              </w:r>
            </w:del>
            <w:del w:id="1072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delText>元</w:delText>
              </w:r>
            </w:del>
          </w:p>
        </w:tc>
        <w:tc>
          <w:tcPr>
            <w:tcW w:w="2298" w:type="dxa"/>
            <w:gridSpan w:val="2"/>
            <w:vAlign w:val="top"/>
          </w:tcPr>
          <w:p>
            <w:pPr>
              <w:tabs>
                <w:tab w:val="left" w:pos="1518"/>
              </w:tabs>
              <w:spacing w:before="49" w:line="198" w:lineRule="auto"/>
              <w:ind w:left="356"/>
              <w:rPr>
                <w:del w:id="1073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074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del>
            <w:del w:id="1075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delText>万</w:delText>
              </w:r>
            </w:del>
            <w:del w:id="1076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delText>元</w:delText>
              </w:r>
            </w:del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  <w:del w:id="1077" w:author="林社锡" w:date="2024-06-28T15:10:54Z"/>
        </w:trPr>
        <w:tc>
          <w:tcPr>
            <w:tcW w:w="2383" w:type="dxa"/>
            <w:gridSpan w:val="2"/>
            <w:vAlign w:val="top"/>
          </w:tcPr>
          <w:p>
            <w:pPr>
              <w:spacing w:before="61" w:line="231" w:lineRule="auto"/>
              <w:ind w:left="118"/>
              <w:rPr>
                <w:del w:id="1078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1079" w:author="林社锡" w:date="2024-06-28T15:10:54Z">
              <w:r>
                <w:rPr>
                  <w:rFonts w:ascii="SimHei" w:hAnsi="SimHei" w:eastAsia="SimHei" w:cs="SimHei"/>
                  <w:spacing w:val="11"/>
                  <w:sz w:val="20"/>
                  <w:szCs w:val="20"/>
                </w:rPr>
                <w:delText>其</w:delText>
              </w:r>
            </w:del>
            <w:del w:id="1080" w:author="林社锡" w:date="2024-06-28T15:10:54Z">
              <w:r>
                <w:rPr>
                  <w:rFonts w:ascii="SimHei" w:hAnsi="SimHei" w:eastAsia="SimHei" w:cs="SimHei"/>
                  <w:spacing w:val="8"/>
                  <w:sz w:val="20"/>
                  <w:szCs w:val="20"/>
                </w:rPr>
                <w:delText>中：主营业务收入</w:delText>
              </w:r>
            </w:del>
          </w:p>
        </w:tc>
        <w:tc>
          <w:tcPr>
            <w:tcW w:w="2083" w:type="dxa"/>
            <w:gridSpan w:val="2"/>
            <w:vAlign w:val="top"/>
          </w:tcPr>
          <w:p>
            <w:pPr>
              <w:tabs>
                <w:tab w:val="left" w:pos="1411"/>
              </w:tabs>
              <w:spacing w:before="49" w:line="198" w:lineRule="auto"/>
              <w:ind w:left="248"/>
              <w:rPr>
                <w:del w:id="1081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082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del>
            <w:del w:id="1083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delText>万</w:delText>
              </w:r>
            </w:del>
            <w:del w:id="1084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delText>元</w:delText>
              </w:r>
            </w:del>
          </w:p>
        </w:tc>
        <w:tc>
          <w:tcPr>
            <w:tcW w:w="1949" w:type="dxa"/>
            <w:gridSpan w:val="2"/>
            <w:vAlign w:val="top"/>
          </w:tcPr>
          <w:p>
            <w:pPr>
              <w:tabs>
                <w:tab w:val="left" w:pos="1343"/>
              </w:tabs>
              <w:spacing w:before="49" w:line="198" w:lineRule="auto"/>
              <w:ind w:left="184"/>
              <w:rPr>
                <w:del w:id="1085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086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del>
            <w:del w:id="1087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delText>万</w:delText>
              </w:r>
            </w:del>
            <w:del w:id="1088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delText>元</w:delText>
              </w:r>
            </w:del>
          </w:p>
        </w:tc>
        <w:tc>
          <w:tcPr>
            <w:tcW w:w="2298" w:type="dxa"/>
            <w:gridSpan w:val="2"/>
            <w:vAlign w:val="top"/>
          </w:tcPr>
          <w:p>
            <w:pPr>
              <w:tabs>
                <w:tab w:val="left" w:pos="1518"/>
              </w:tabs>
              <w:spacing w:before="49" w:line="198" w:lineRule="auto"/>
              <w:ind w:left="356"/>
              <w:rPr>
                <w:del w:id="1089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090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del>
            <w:del w:id="1091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delText>万</w:delText>
              </w:r>
            </w:del>
            <w:del w:id="1092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delText>元</w:delText>
              </w:r>
            </w:del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del w:id="1093" w:author="林社锡" w:date="2024-06-28T15:10:54Z"/>
        </w:trPr>
        <w:tc>
          <w:tcPr>
            <w:tcW w:w="2383" w:type="dxa"/>
            <w:gridSpan w:val="2"/>
            <w:vAlign w:val="top"/>
          </w:tcPr>
          <w:p>
            <w:pPr>
              <w:spacing w:before="54" w:line="262" w:lineRule="auto"/>
              <w:ind w:left="115" w:right="107" w:firstLine="4"/>
              <w:rPr>
                <w:del w:id="1094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1095" w:author="林社锡" w:date="2024-06-28T15:10:54Z">
              <w:r>
                <w:rPr>
                  <w:rFonts w:ascii="SimHei" w:hAnsi="SimHei" w:eastAsia="SimHei" w:cs="SimHei"/>
                  <w:spacing w:val="16"/>
                  <w:sz w:val="20"/>
                  <w:szCs w:val="20"/>
                </w:rPr>
                <w:delText>主</w:delText>
              </w:r>
            </w:del>
            <w:del w:id="1096" w:author="林社锡" w:date="2024-06-28T15:10:54Z">
              <w:r>
                <w:rPr>
                  <w:rFonts w:ascii="SimHei" w:hAnsi="SimHei" w:eastAsia="SimHei" w:cs="SimHei"/>
                  <w:spacing w:val="15"/>
                  <w:sz w:val="20"/>
                  <w:szCs w:val="20"/>
                </w:rPr>
                <w:delText>营业务收入占营业收</w:delText>
              </w:r>
            </w:del>
            <w:del w:id="1097" w:author="林社锡" w:date="2024-06-28T15:10:54Z">
              <w:r>
                <w:rPr>
                  <w:rFonts w:ascii="SimHei" w:hAnsi="SimHei" w:eastAsia="SimHei" w:cs="SimHei"/>
                  <w:sz w:val="20"/>
                  <w:szCs w:val="20"/>
                </w:rPr>
                <w:delText xml:space="preserve"> </w:delText>
              </w:r>
            </w:del>
            <w:del w:id="1098" w:author="林社锡" w:date="2024-06-28T15:10:54Z">
              <w:r>
                <w:rPr>
                  <w:rFonts w:ascii="SimHei" w:hAnsi="SimHei" w:eastAsia="SimHei" w:cs="SimHei"/>
                  <w:spacing w:val="7"/>
                  <w:sz w:val="20"/>
                  <w:szCs w:val="20"/>
                </w:rPr>
                <w:delText>入比重</w:delText>
              </w:r>
            </w:del>
          </w:p>
        </w:tc>
        <w:tc>
          <w:tcPr>
            <w:tcW w:w="2083" w:type="dxa"/>
            <w:gridSpan w:val="2"/>
            <w:vAlign w:val="top"/>
          </w:tcPr>
          <w:p>
            <w:pPr>
              <w:tabs>
                <w:tab w:val="left" w:pos="1588"/>
              </w:tabs>
              <w:spacing w:before="173" w:line="333" w:lineRule="auto"/>
              <w:ind w:left="320"/>
              <w:rPr>
                <w:del w:id="1099" w:author="林社锡" w:date="2024-06-28T15:10:54Z"/>
                <w:rFonts w:ascii="Times New Roman" w:hAnsi="Times New Roman" w:eastAsia="Times New Roman" w:cs="Times New Roman"/>
                <w:sz w:val="20"/>
                <w:szCs w:val="20"/>
              </w:rPr>
            </w:pPr>
            <w:del w:id="1100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  <w:u w:val="single" w:color="auto"/>
                </w:rPr>
                <w:tab/>
              </w:r>
            </w:del>
            <w:del w:id="1101" w:author="林社锡" w:date="2024-06-28T15:10:54Z">
              <w:r>
                <w:rPr>
                  <w:rFonts w:ascii="Times New Roman" w:hAnsi="Times New Roman" w:eastAsia="Times New Roman" w:cs="Times New Roman"/>
                  <w:spacing w:val="1"/>
                  <w:sz w:val="20"/>
                  <w:szCs w:val="20"/>
                </w:rPr>
                <w:delText>%</w:delText>
              </w:r>
            </w:del>
          </w:p>
        </w:tc>
        <w:tc>
          <w:tcPr>
            <w:tcW w:w="1949" w:type="dxa"/>
            <w:gridSpan w:val="2"/>
            <w:vAlign w:val="top"/>
          </w:tcPr>
          <w:p>
            <w:pPr>
              <w:tabs>
                <w:tab w:val="left" w:pos="1521"/>
              </w:tabs>
              <w:spacing w:before="173" w:line="333" w:lineRule="auto"/>
              <w:ind w:left="253"/>
              <w:rPr>
                <w:del w:id="1102" w:author="林社锡" w:date="2024-06-28T15:10:54Z"/>
                <w:rFonts w:ascii="Times New Roman" w:hAnsi="Times New Roman" w:eastAsia="Times New Roman" w:cs="Times New Roman"/>
                <w:sz w:val="20"/>
                <w:szCs w:val="20"/>
              </w:rPr>
            </w:pPr>
            <w:del w:id="1103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  <w:u w:val="single" w:color="auto"/>
                </w:rPr>
                <w:tab/>
              </w:r>
            </w:del>
            <w:del w:id="1104" w:author="林社锡" w:date="2024-06-28T15:10:54Z">
              <w:r>
                <w:rPr>
                  <w:rFonts w:ascii="Times New Roman" w:hAnsi="Times New Roman" w:eastAsia="Times New Roman" w:cs="Times New Roman"/>
                  <w:spacing w:val="1"/>
                  <w:sz w:val="20"/>
                  <w:szCs w:val="20"/>
                </w:rPr>
                <w:delText>%</w:delText>
              </w:r>
            </w:del>
          </w:p>
        </w:tc>
        <w:tc>
          <w:tcPr>
            <w:tcW w:w="2298" w:type="dxa"/>
            <w:gridSpan w:val="2"/>
            <w:vAlign w:val="top"/>
          </w:tcPr>
          <w:p>
            <w:pPr>
              <w:tabs>
                <w:tab w:val="left" w:pos="1696"/>
              </w:tabs>
              <w:spacing w:before="173" w:line="333" w:lineRule="auto"/>
              <w:ind w:left="428"/>
              <w:rPr>
                <w:del w:id="1105" w:author="林社锡" w:date="2024-06-28T15:10:54Z"/>
                <w:rFonts w:ascii="Times New Roman" w:hAnsi="Times New Roman" w:eastAsia="Times New Roman" w:cs="Times New Roman"/>
                <w:sz w:val="20"/>
                <w:szCs w:val="20"/>
              </w:rPr>
            </w:pPr>
            <w:del w:id="1106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  <w:u w:val="single" w:color="auto"/>
                </w:rPr>
                <w:tab/>
              </w:r>
            </w:del>
            <w:del w:id="1107" w:author="林社锡" w:date="2024-06-28T15:10:54Z">
              <w:r>
                <w:rPr>
                  <w:rFonts w:ascii="Times New Roman" w:hAnsi="Times New Roman" w:eastAsia="Times New Roman" w:cs="Times New Roman"/>
                  <w:spacing w:val="1"/>
                  <w:sz w:val="20"/>
                  <w:szCs w:val="20"/>
                </w:rPr>
                <w:delText>%</w:delText>
              </w:r>
            </w:del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  <w:del w:id="1108" w:author="林社锡" w:date="2024-06-28T15:10:54Z"/>
        </w:trPr>
        <w:tc>
          <w:tcPr>
            <w:tcW w:w="6415" w:type="dxa"/>
            <w:gridSpan w:val="6"/>
            <w:vAlign w:val="top"/>
          </w:tcPr>
          <w:p>
            <w:pPr>
              <w:spacing w:before="71" w:line="231" w:lineRule="auto"/>
              <w:ind w:left="115"/>
              <w:rPr>
                <w:del w:id="1109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1110" w:author="林社锡" w:date="2024-06-28T15:10:54Z">
              <w:r>
                <w:rPr>
                  <w:rFonts w:ascii="SimHei" w:hAnsi="SimHei" w:eastAsia="SimHei" w:cs="SimHei"/>
                  <w:spacing w:val="13"/>
                  <w:sz w:val="20"/>
                  <w:szCs w:val="20"/>
                </w:rPr>
                <w:delText>从</w:delText>
              </w:r>
            </w:del>
            <w:del w:id="1111" w:author="林社锡" w:date="2024-06-28T15:10:54Z">
              <w:r>
                <w:rPr>
                  <w:rFonts w:ascii="SimHei" w:hAnsi="SimHei" w:eastAsia="SimHei" w:cs="SimHei"/>
                  <w:spacing w:val="8"/>
                  <w:sz w:val="20"/>
                  <w:szCs w:val="20"/>
                </w:rPr>
                <w:delText>事细分市场年限</w:delText>
              </w:r>
            </w:del>
          </w:p>
        </w:tc>
        <w:tc>
          <w:tcPr>
            <w:tcW w:w="2298" w:type="dxa"/>
            <w:gridSpan w:val="2"/>
            <w:vAlign w:val="top"/>
          </w:tcPr>
          <w:p>
            <w:pPr>
              <w:tabs>
                <w:tab w:val="left" w:pos="1728"/>
              </w:tabs>
              <w:spacing w:before="61" w:line="204" w:lineRule="auto"/>
              <w:ind w:left="356"/>
              <w:rPr>
                <w:del w:id="1112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113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del>
            <w:del w:id="1114" w:author="林社锡" w:date="2024-06-28T15:10:54Z">
              <w:r>
                <w:rPr>
                  <w:rFonts w:ascii="Microsoft YaHei" w:hAnsi="Microsoft YaHei" w:eastAsia="Microsoft YaHei" w:cs="Microsoft YaHei"/>
                  <w:spacing w:val="3"/>
                  <w:sz w:val="20"/>
                  <w:szCs w:val="20"/>
                </w:rPr>
                <w:delText>年</w:delText>
              </w:r>
            </w:del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  <w:del w:id="1115" w:author="林社锡" w:date="2024-06-28T15:10:54Z"/>
        </w:trPr>
        <w:tc>
          <w:tcPr>
            <w:tcW w:w="6415" w:type="dxa"/>
            <w:gridSpan w:val="6"/>
            <w:vAlign w:val="top"/>
          </w:tcPr>
          <w:p>
            <w:pPr>
              <w:spacing w:before="86" w:line="230" w:lineRule="auto"/>
              <w:ind w:left="119"/>
              <w:rPr>
                <w:del w:id="1116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1117" w:author="林社锡" w:date="2024-06-28T15:10:54Z">
              <w:r>
                <w:rPr>
                  <w:rFonts w:ascii="SimHei" w:hAnsi="SimHei" w:eastAsia="SimHei" w:cs="SimHei"/>
                  <w:spacing w:val="9"/>
                  <w:sz w:val="20"/>
                  <w:szCs w:val="20"/>
                </w:rPr>
                <w:delText>主持制修订国际、国家标准数量</w:delText>
              </w:r>
            </w:del>
          </w:p>
        </w:tc>
        <w:tc>
          <w:tcPr>
            <w:tcW w:w="2298" w:type="dxa"/>
            <w:gridSpan w:val="2"/>
            <w:vAlign w:val="top"/>
          </w:tcPr>
          <w:p>
            <w:pPr>
              <w:tabs>
                <w:tab w:val="left" w:pos="1725"/>
              </w:tabs>
              <w:spacing w:before="75" w:line="208" w:lineRule="auto"/>
              <w:ind w:left="356"/>
              <w:rPr>
                <w:del w:id="1118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119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del>
            <w:del w:id="1120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delText>个</w:delText>
              </w:r>
            </w:del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  <w:del w:id="1121" w:author="林社锡" w:date="2024-06-28T15:10:54Z"/>
        </w:trPr>
        <w:tc>
          <w:tcPr>
            <w:tcW w:w="6415" w:type="dxa"/>
            <w:gridSpan w:val="6"/>
            <w:vAlign w:val="top"/>
          </w:tcPr>
          <w:p>
            <w:pPr>
              <w:spacing w:before="86" w:line="230" w:lineRule="auto"/>
              <w:ind w:left="119"/>
              <w:rPr>
                <w:del w:id="1122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1123" w:author="林社锡" w:date="2024-06-28T15:10:54Z">
              <w:r>
                <w:rPr>
                  <w:rFonts w:ascii="SimHei" w:hAnsi="SimHei" w:eastAsia="SimHei" w:cs="SimHei"/>
                  <w:spacing w:val="9"/>
                  <w:sz w:val="20"/>
                  <w:szCs w:val="20"/>
                </w:rPr>
                <w:delText>主持制修订行业标准数</w:delText>
              </w:r>
            </w:del>
            <w:del w:id="1124" w:author="林社锡" w:date="2024-06-28T15:10:54Z">
              <w:r>
                <w:rPr>
                  <w:rFonts w:ascii="SimHei" w:hAnsi="SimHei" w:eastAsia="SimHei" w:cs="SimHei"/>
                  <w:spacing w:val="7"/>
                  <w:sz w:val="20"/>
                  <w:szCs w:val="20"/>
                </w:rPr>
                <w:delText>量</w:delText>
              </w:r>
            </w:del>
          </w:p>
        </w:tc>
        <w:tc>
          <w:tcPr>
            <w:tcW w:w="2298" w:type="dxa"/>
            <w:gridSpan w:val="2"/>
            <w:vAlign w:val="top"/>
          </w:tcPr>
          <w:p>
            <w:pPr>
              <w:tabs>
                <w:tab w:val="left" w:pos="1725"/>
              </w:tabs>
              <w:spacing w:before="75" w:line="208" w:lineRule="auto"/>
              <w:ind w:left="356"/>
              <w:rPr>
                <w:del w:id="1125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126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del>
            <w:del w:id="1127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delText>个</w:delText>
              </w:r>
            </w:del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  <w:del w:id="1128" w:author="林社锡" w:date="2024-06-28T15:10:54Z"/>
        </w:trPr>
        <w:tc>
          <w:tcPr>
            <w:tcW w:w="6415" w:type="dxa"/>
            <w:gridSpan w:val="6"/>
            <w:vAlign w:val="top"/>
          </w:tcPr>
          <w:p>
            <w:pPr>
              <w:spacing w:before="86" w:line="230" w:lineRule="auto"/>
              <w:ind w:left="115"/>
              <w:rPr>
                <w:del w:id="1129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1130" w:author="林社锡" w:date="2024-06-28T15:10:54Z">
              <w:r>
                <w:rPr>
                  <w:rFonts w:ascii="SimHei" w:hAnsi="SimHei" w:eastAsia="SimHei" w:cs="SimHei"/>
                  <w:spacing w:val="16"/>
                  <w:sz w:val="20"/>
                  <w:szCs w:val="20"/>
                </w:rPr>
                <w:delText>参</w:delText>
              </w:r>
            </w:del>
            <w:del w:id="1131" w:author="林社锡" w:date="2024-06-28T15:10:54Z">
              <w:r>
                <w:rPr>
                  <w:rFonts w:ascii="SimHei" w:hAnsi="SimHei" w:eastAsia="SimHei" w:cs="SimHei"/>
                  <w:spacing w:val="9"/>
                  <w:sz w:val="20"/>
                  <w:szCs w:val="20"/>
                </w:rPr>
                <w:delText>与制修订国际、国家、行业标准数量</w:delText>
              </w:r>
            </w:del>
          </w:p>
        </w:tc>
        <w:tc>
          <w:tcPr>
            <w:tcW w:w="2298" w:type="dxa"/>
            <w:gridSpan w:val="2"/>
            <w:vAlign w:val="top"/>
          </w:tcPr>
          <w:p>
            <w:pPr>
              <w:tabs>
                <w:tab w:val="left" w:pos="1725"/>
              </w:tabs>
              <w:spacing w:before="75" w:line="208" w:lineRule="auto"/>
              <w:ind w:left="356"/>
              <w:rPr>
                <w:del w:id="1132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133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del>
            <w:del w:id="1134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delText>个</w:delText>
              </w:r>
            </w:del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del w:id="1135" w:author="林社锡" w:date="2024-06-28T15:10:54Z"/>
        </w:trPr>
        <w:tc>
          <w:tcPr>
            <w:tcW w:w="2383" w:type="dxa"/>
            <w:gridSpan w:val="2"/>
            <w:vAlign w:val="top"/>
          </w:tcPr>
          <w:p>
            <w:pPr>
              <w:spacing w:before="76" w:line="230" w:lineRule="auto"/>
              <w:ind w:left="115"/>
              <w:rPr>
                <w:del w:id="1136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1137" w:author="林社锡" w:date="2024-06-28T15:10:54Z">
              <w:r>
                <w:rPr>
                  <w:rFonts w:ascii="SimHei" w:hAnsi="SimHei" w:eastAsia="SimHei" w:cs="SimHei"/>
                  <w:spacing w:val="9"/>
                  <w:sz w:val="20"/>
                  <w:szCs w:val="20"/>
                </w:rPr>
                <w:delText>销</w:delText>
              </w:r>
            </w:del>
            <w:del w:id="1138" w:author="林社锡" w:date="2024-06-28T15:10:54Z">
              <w:r>
                <w:rPr>
                  <w:rFonts w:ascii="SimHei" w:hAnsi="SimHei" w:eastAsia="SimHei" w:cs="SimHei"/>
                  <w:spacing w:val="7"/>
                  <w:sz w:val="20"/>
                  <w:szCs w:val="20"/>
                </w:rPr>
                <w:delText>售费用</w:delText>
              </w:r>
            </w:del>
          </w:p>
        </w:tc>
        <w:tc>
          <w:tcPr>
            <w:tcW w:w="2083" w:type="dxa"/>
            <w:gridSpan w:val="2"/>
            <w:vAlign w:val="top"/>
          </w:tcPr>
          <w:p>
            <w:pPr>
              <w:tabs>
                <w:tab w:val="left" w:pos="1411"/>
              </w:tabs>
              <w:spacing w:before="66" w:line="207" w:lineRule="auto"/>
              <w:ind w:left="248"/>
              <w:rPr>
                <w:del w:id="1139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140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del>
            <w:del w:id="1141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delText>万</w:delText>
              </w:r>
            </w:del>
            <w:del w:id="1142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delText>元</w:delText>
              </w:r>
            </w:del>
          </w:p>
        </w:tc>
        <w:tc>
          <w:tcPr>
            <w:tcW w:w="1949" w:type="dxa"/>
            <w:gridSpan w:val="2"/>
            <w:vAlign w:val="top"/>
          </w:tcPr>
          <w:p>
            <w:pPr>
              <w:tabs>
                <w:tab w:val="left" w:pos="1343"/>
              </w:tabs>
              <w:spacing w:before="66" w:line="207" w:lineRule="auto"/>
              <w:ind w:left="184"/>
              <w:rPr>
                <w:del w:id="1143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144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del>
            <w:del w:id="1145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delText>万</w:delText>
              </w:r>
            </w:del>
            <w:del w:id="1146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delText>元</w:delText>
              </w:r>
            </w:del>
          </w:p>
        </w:tc>
        <w:tc>
          <w:tcPr>
            <w:tcW w:w="2298" w:type="dxa"/>
            <w:gridSpan w:val="2"/>
            <w:vAlign w:val="top"/>
          </w:tcPr>
          <w:p>
            <w:pPr>
              <w:tabs>
                <w:tab w:val="left" w:pos="1518"/>
              </w:tabs>
              <w:spacing w:before="66" w:line="207" w:lineRule="auto"/>
              <w:ind w:left="356"/>
              <w:rPr>
                <w:del w:id="1147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148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del>
            <w:del w:id="1149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delText>万</w:delText>
              </w:r>
            </w:del>
            <w:del w:id="1150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delText>元</w:delText>
              </w:r>
            </w:del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del w:id="1151" w:author="林社锡" w:date="2024-06-28T15:10:54Z"/>
        </w:trPr>
        <w:tc>
          <w:tcPr>
            <w:tcW w:w="2383" w:type="dxa"/>
            <w:gridSpan w:val="2"/>
            <w:vAlign w:val="top"/>
          </w:tcPr>
          <w:p>
            <w:pPr>
              <w:spacing w:before="77" w:line="231" w:lineRule="auto"/>
              <w:ind w:left="117"/>
              <w:rPr>
                <w:del w:id="1152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1153" w:author="林社锡" w:date="2024-06-28T15:10:54Z">
              <w:r>
                <w:rPr>
                  <w:rFonts w:ascii="SimHei" w:hAnsi="SimHei" w:eastAsia="SimHei" w:cs="SimHei"/>
                  <w:spacing w:val="7"/>
                  <w:sz w:val="20"/>
                  <w:szCs w:val="20"/>
                </w:rPr>
                <w:delText>管理费</w:delText>
              </w:r>
            </w:del>
            <w:del w:id="1154" w:author="林社锡" w:date="2024-06-28T15:10:54Z">
              <w:r>
                <w:rPr>
                  <w:rFonts w:ascii="SimHei" w:hAnsi="SimHei" w:eastAsia="SimHei" w:cs="SimHei"/>
                  <w:spacing w:val="6"/>
                  <w:sz w:val="20"/>
                  <w:szCs w:val="20"/>
                </w:rPr>
                <w:delText>用</w:delText>
              </w:r>
            </w:del>
          </w:p>
        </w:tc>
        <w:tc>
          <w:tcPr>
            <w:tcW w:w="2083" w:type="dxa"/>
            <w:gridSpan w:val="2"/>
            <w:vAlign w:val="top"/>
          </w:tcPr>
          <w:p>
            <w:pPr>
              <w:tabs>
                <w:tab w:val="left" w:pos="1411"/>
              </w:tabs>
              <w:spacing w:before="66" w:line="207" w:lineRule="auto"/>
              <w:ind w:left="248"/>
              <w:rPr>
                <w:del w:id="1155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156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del>
            <w:del w:id="1157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delText>万</w:delText>
              </w:r>
            </w:del>
            <w:del w:id="1158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delText>元</w:delText>
              </w:r>
            </w:del>
          </w:p>
        </w:tc>
        <w:tc>
          <w:tcPr>
            <w:tcW w:w="1949" w:type="dxa"/>
            <w:gridSpan w:val="2"/>
            <w:vAlign w:val="top"/>
          </w:tcPr>
          <w:p>
            <w:pPr>
              <w:tabs>
                <w:tab w:val="left" w:pos="1343"/>
              </w:tabs>
              <w:spacing w:before="66" w:line="207" w:lineRule="auto"/>
              <w:ind w:left="184"/>
              <w:rPr>
                <w:del w:id="1159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160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del>
            <w:del w:id="1161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delText>万</w:delText>
              </w:r>
            </w:del>
            <w:del w:id="1162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delText>元</w:delText>
              </w:r>
            </w:del>
          </w:p>
        </w:tc>
        <w:tc>
          <w:tcPr>
            <w:tcW w:w="2298" w:type="dxa"/>
            <w:gridSpan w:val="2"/>
            <w:vAlign w:val="top"/>
          </w:tcPr>
          <w:p>
            <w:pPr>
              <w:tabs>
                <w:tab w:val="left" w:pos="1518"/>
              </w:tabs>
              <w:spacing w:before="66" w:line="207" w:lineRule="auto"/>
              <w:ind w:left="356"/>
              <w:rPr>
                <w:del w:id="1163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164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del>
            <w:del w:id="1165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delText>万</w:delText>
              </w:r>
            </w:del>
            <w:del w:id="1166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delText>元</w:delText>
              </w:r>
            </w:del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8" w:hRule="atLeast"/>
          <w:del w:id="1167" w:author="林社锡" w:date="2024-06-28T15:10:54Z"/>
        </w:trPr>
        <w:tc>
          <w:tcPr>
            <w:tcW w:w="8713" w:type="dxa"/>
            <w:gridSpan w:val="8"/>
            <w:vAlign w:val="top"/>
          </w:tcPr>
          <w:p>
            <w:pPr>
              <w:spacing w:before="55" w:line="229" w:lineRule="auto"/>
              <w:ind w:left="120"/>
              <w:rPr>
                <w:del w:id="1168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1169" w:author="林社锡" w:date="2024-06-28T15:10:54Z">
              <w:r>
                <w:rPr>
                  <w:rFonts w:ascii="SimHei" w:hAnsi="SimHei" w:eastAsia="SimHei" w:cs="SimHei"/>
                  <w:spacing w:val="9"/>
                  <w:sz w:val="20"/>
                  <w:szCs w:val="20"/>
                </w:rPr>
                <w:delText>取</w:delText>
              </w:r>
            </w:del>
            <w:del w:id="1170" w:author="林社锡" w:date="2024-06-28T15:10:54Z">
              <w:r>
                <w:rPr>
                  <w:rFonts w:ascii="SimHei" w:hAnsi="SimHei" w:eastAsia="SimHei" w:cs="SimHei"/>
                  <w:spacing w:val="8"/>
                  <w:sz w:val="20"/>
                  <w:szCs w:val="20"/>
                </w:rPr>
                <w:delText>得相关质量管理体系认证 (可多选)</w:delText>
              </w:r>
            </w:del>
          </w:p>
          <w:p>
            <w:pPr>
              <w:spacing w:before="50" w:line="196" w:lineRule="auto"/>
              <w:ind w:left="128"/>
              <w:rPr>
                <w:del w:id="1171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172" w:author="林社锡" w:date="2024-06-28T15:10:54Z">
              <w:r>
                <w:rPr>
                  <w:rFonts w:ascii="Microsoft YaHei" w:hAnsi="Microsoft YaHei" w:eastAsia="Microsoft YaHei" w:cs="Microsoft YaHei"/>
                  <w:spacing w:val="22"/>
                  <w:sz w:val="20"/>
                  <w:szCs w:val="20"/>
                </w:rPr>
                <w:delText>□</w:delText>
              </w:r>
            </w:del>
            <w:del w:id="1173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</w:rPr>
                <w:delText>ISO</w:delText>
              </w:r>
            </w:del>
            <w:del w:id="1174" w:author="林社锡" w:date="2024-06-28T15:10:54Z">
              <w:r>
                <w:rPr>
                  <w:rFonts w:ascii="Times New Roman" w:hAnsi="Times New Roman" w:eastAsia="Times New Roman" w:cs="Times New Roman"/>
                  <w:spacing w:val="22"/>
                  <w:sz w:val="20"/>
                  <w:szCs w:val="20"/>
                </w:rPr>
                <w:delText>9</w:delText>
              </w:r>
            </w:del>
            <w:del w:id="1175" w:author="林社锡" w:date="2024-06-28T15:10:54Z">
              <w:r>
                <w:rPr>
                  <w:rFonts w:ascii="Times New Roman" w:hAnsi="Times New Roman" w:eastAsia="Times New Roman" w:cs="Times New Roman"/>
                  <w:spacing w:val="12"/>
                  <w:sz w:val="20"/>
                  <w:szCs w:val="20"/>
                </w:rPr>
                <w:delText>0</w:delText>
              </w:r>
            </w:del>
            <w:del w:id="1176" w:author="林社锡" w:date="2024-06-28T15:10:54Z">
              <w:r>
                <w:rPr>
                  <w:rFonts w:ascii="Times New Roman" w:hAnsi="Times New Roman" w:eastAsia="Times New Roman" w:cs="Times New Roman"/>
                  <w:spacing w:val="11"/>
                  <w:sz w:val="20"/>
                  <w:szCs w:val="20"/>
                </w:rPr>
                <w:delText xml:space="preserve">00 </w:delText>
              </w:r>
            </w:del>
            <w:del w:id="1177" w:author="林社锡" w:date="2024-06-28T15:10:54Z">
              <w:r>
                <w:rPr>
                  <w:rFonts w:ascii="Microsoft YaHei" w:hAnsi="Microsoft YaHei" w:eastAsia="Microsoft YaHei" w:cs="Microsoft YaHei"/>
                  <w:spacing w:val="11"/>
                  <w:sz w:val="20"/>
                  <w:szCs w:val="20"/>
                </w:rPr>
                <w:delText>质量管理体系认证  □</w:delText>
              </w:r>
            </w:del>
            <w:del w:id="1178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</w:rPr>
                <w:delText>ISO</w:delText>
              </w:r>
            </w:del>
            <w:del w:id="1179" w:author="林社锡" w:date="2024-06-28T15:10:54Z">
              <w:r>
                <w:rPr>
                  <w:rFonts w:ascii="Times New Roman" w:hAnsi="Times New Roman" w:eastAsia="Times New Roman" w:cs="Times New Roman"/>
                  <w:spacing w:val="11"/>
                  <w:sz w:val="20"/>
                  <w:szCs w:val="20"/>
                </w:rPr>
                <w:delText xml:space="preserve">14000 </w:delText>
              </w:r>
            </w:del>
            <w:del w:id="1180" w:author="林社锡" w:date="2024-06-28T15:10:54Z">
              <w:r>
                <w:rPr>
                  <w:rFonts w:ascii="Microsoft YaHei" w:hAnsi="Microsoft YaHei" w:eastAsia="Microsoft YaHei" w:cs="Microsoft YaHei"/>
                  <w:spacing w:val="11"/>
                  <w:sz w:val="20"/>
                  <w:szCs w:val="20"/>
                </w:rPr>
                <w:delText>环境管理体系认证</w:delText>
              </w:r>
            </w:del>
          </w:p>
          <w:p>
            <w:pPr>
              <w:spacing w:line="191" w:lineRule="auto"/>
              <w:ind w:left="128"/>
              <w:rPr>
                <w:del w:id="1181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182" w:author="林社锡" w:date="2024-06-28T15:10:54Z">
              <w:r>
                <w:rPr>
                  <w:rFonts w:ascii="Microsoft YaHei" w:hAnsi="Microsoft YaHei" w:eastAsia="Microsoft YaHei" w:cs="Microsoft YaHei"/>
                  <w:spacing w:val="27"/>
                  <w:sz w:val="20"/>
                  <w:szCs w:val="20"/>
                </w:rPr>
                <w:delText>□</w:delText>
              </w:r>
            </w:del>
            <w:del w:id="1183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</w:rPr>
                <w:delText>OHSAS</w:delText>
              </w:r>
            </w:del>
            <w:del w:id="1184" w:author="林社锡" w:date="2024-06-28T15:10:54Z">
              <w:r>
                <w:rPr>
                  <w:rFonts w:ascii="Times New Roman" w:hAnsi="Times New Roman" w:eastAsia="Times New Roman" w:cs="Times New Roman"/>
                  <w:spacing w:val="14"/>
                  <w:sz w:val="20"/>
                  <w:szCs w:val="20"/>
                </w:rPr>
                <w:delText xml:space="preserve">18000 </w:delText>
              </w:r>
            </w:del>
            <w:del w:id="1185" w:author="林社锡" w:date="2024-06-28T15:10:54Z">
              <w:r>
                <w:rPr>
                  <w:rFonts w:ascii="Microsoft YaHei" w:hAnsi="Microsoft YaHei" w:eastAsia="Microsoft YaHei" w:cs="Microsoft YaHei"/>
                  <w:spacing w:val="14"/>
                  <w:sz w:val="20"/>
                  <w:szCs w:val="20"/>
                </w:rPr>
                <w:delText>职业安全健康管理体系认证□ 其他</w:delText>
              </w:r>
            </w:del>
            <w:del w:id="1186" w:author="林社锡" w:date="2024-06-28T15:10:54Z">
              <w:r>
                <w:rPr>
                  <w:rFonts w:ascii="Microsoft YaHei" w:hAnsi="Microsoft YaHei" w:eastAsia="Microsoft YaHei" w:cs="Microsoft YaHei"/>
                  <w:spacing w:val="14"/>
                  <w:sz w:val="20"/>
                  <w:szCs w:val="20"/>
                  <w:u w:val="single" w:color="auto"/>
                </w:rPr>
                <w:delText xml:space="preserve">        </w:delText>
              </w:r>
            </w:del>
            <w:del w:id="1187" w:author="林社锡" w:date="2024-06-28T15:10:54Z">
              <w:r>
                <w:rPr>
                  <w:rFonts w:ascii="FangSong" w:hAnsi="FangSong" w:eastAsia="FangSong" w:cs="FangSong"/>
                  <w:spacing w:val="14"/>
                  <w:sz w:val="20"/>
                  <w:szCs w:val="20"/>
                </w:rPr>
                <w:delText>(</w:delText>
              </w:r>
            </w:del>
            <w:del w:id="1188" w:author="林社锡" w:date="2024-06-28T15:10:54Z">
              <w:r>
                <w:rPr>
                  <w:rFonts w:ascii="Microsoft YaHei" w:hAnsi="Microsoft YaHei" w:eastAsia="Microsoft YaHei" w:cs="Microsoft YaHei"/>
                  <w:spacing w:val="14"/>
                  <w:sz w:val="20"/>
                  <w:szCs w:val="20"/>
                </w:rPr>
                <w:delText>请说明)</w:delText>
              </w:r>
            </w:del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  <w:del w:id="1189" w:author="林社锡" w:date="2024-06-28T15:10:54Z"/>
        </w:trPr>
        <w:tc>
          <w:tcPr>
            <w:tcW w:w="8713" w:type="dxa"/>
            <w:gridSpan w:val="8"/>
            <w:vAlign w:val="top"/>
          </w:tcPr>
          <w:p>
            <w:pPr>
              <w:spacing w:before="12" w:line="309" w:lineRule="exact"/>
              <w:ind w:left="114"/>
              <w:rPr>
                <w:del w:id="1190" w:author="林社锡" w:date="2024-06-28T15:10:54Z"/>
                <w:rFonts w:ascii="Times New Roman" w:hAnsi="Times New Roman" w:eastAsia="Times New Roman" w:cs="Times New Roman"/>
                <w:sz w:val="20"/>
                <w:szCs w:val="20"/>
              </w:rPr>
            </w:pPr>
            <w:del w:id="1191" w:author="林社锡" w:date="2024-06-28T15:10:54Z">
              <w:r>
                <w:rPr>
                  <w:rFonts w:ascii="SimHei" w:hAnsi="SimHei" w:eastAsia="SimHei" w:cs="SimHei"/>
                  <w:spacing w:val="12"/>
                  <w:position w:val="5"/>
                  <w:sz w:val="20"/>
                  <w:szCs w:val="20"/>
                </w:rPr>
                <w:delText>产</w:delText>
              </w:r>
            </w:del>
            <w:del w:id="1192" w:author="林社锡" w:date="2024-06-28T15:10:54Z">
              <w:r>
                <w:rPr>
                  <w:rFonts w:ascii="SimHei" w:hAnsi="SimHei" w:eastAsia="SimHei" w:cs="SimHei"/>
                  <w:spacing w:val="9"/>
                  <w:position w:val="5"/>
                  <w:sz w:val="20"/>
                  <w:szCs w:val="20"/>
                </w:rPr>
                <w:delText>品获得发达国家或地区权威机构认证情况</w:delText>
              </w:r>
            </w:del>
            <w:del w:id="1193" w:author="林社锡" w:date="2024-06-28T15:10:54Z">
              <w:r>
                <w:rPr>
                  <w:rFonts w:ascii="Times New Roman" w:hAnsi="Times New Roman" w:eastAsia="Times New Roman" w:cs="Times New Roman"/>
                  <w:spacing w:val="9"/>
                  <w:position w:val="5"/>
                  <w:sz w:val="20"/>
                  <w:szCs w:val="20"/>
                </w:rPr>
                <w:delText>(</w:delText>
              </w:r>
            </w:del>
            <w:del w:id="1194" w:author="林社锡" w:date="2024-06-28T15:10:54Z">
              <w:r>
                <w:rPr>
                  <w:rFonts w:ascii="SimHei" w:hAnsi="SimHei" w:eastAsia="SimHei" w:cs="SimHei"/>
                  <w:spacing w:val="9"/>
                  <w:position w:val="5"/>
                  <w:sz w:val="20"/>
                  <w:szCs w:val="20"/>
                </w:rPr>
                <w:delText>可多选</w:delText>
              </w:r>
            </w:del>
            <w:del w:id="1195" w:author="林社锡" w:date="2024-06-28T15:10:54Z">
              <w:r>
                <w:rPr>
                  <w:rFonts w:ascii="Times New Roman" w:hAnsi="Times New Roman" w:eastAsia="Times New Roman" w:cs="Times New Roman"/>
                  <w:spacing w:val="9"/>
                  <w:position w:val="5"/>
                  <w:sz w:val="20"/>
                  <w:szCs w:val="20"/>
                </w:rPr>
                <w:delText>)</w:delText>
              </w:r>
            </w:del>
          </w:p>
          <w:p>
            <w:pPr>
              <w:spacing w:line="196" w:lineRule="auto"/>
              <w:ind w:left="128"/>
              <w:rPr>
                <w:del w:id="1196" w:author="林社锡" w:date="2024-06-28T15:10:54Z"/>
                <w:rFonts w:ascii="Times New Roman" w:hAnsi="Times New Roman" w:eastAsia="Times New Roman" w:cs="Times New Roman"/>
                <w:sz w:val="20"/>
                <w:szCs w:val="20"/>
              </w:rPr>
            </w:pPr>
            <w:del w:id="1197" w:author="林社锡" w:date="2024-06-28T15:10:54Z">
              <w:r>
                <w:rPr>
                  <w:rFonts w:ascii="Microsoft YaHei" w:hAnsi="Microsoft YaHei" w:eastAsia="Microsoft YaHei" w:cs="Microsoft YaHei"/>
                  <w:spacing w:val="24"/>
                  <w:sz w:val="20"/>
                  <w:szCs w:val="20"/>
                </w:rPr>
                <w:delText>□</w:delText>
              </w:r>
            </w:del>
            <w:del w:id="1198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</w:rPr>
                <w:delText>UL</w:delText>
              </w:r>
            </w:del>
            <w:del w:id="1199" w:author="林社锡" w:date="2024-06-28T15:10:54Z">
              <w:r>
                <w:rPr>
                  <w:rFonts w:ascii="Times New Roman" w:hAnsi="Times New Roman" w:eastAsia="Times New Roman" w:cs="Times New Roman"/>
                  <w:spacing w:val="24"/>
                  <w:sz w:val="20"/>
                  <w:szCs w:val="20"/>
                </w:rPr>
                <w:delText xml:space="preserve"> </w:delText>
              </w:r>
            </w:del>
            <w:del w:id="1200" w:author="林社锡" w:date="2024-06-28T15:10:54Z">
              <w:r>
                <w:rPr>
                  <w:rFonts w:ascii="Times New Roman" w:hAnsi="Times New Roman" w:eastAsia="Times New Roman" w:cs="Times New Roman"/>
                  <w:spacing w:val="14"/>
                  <w:sz w:val="20"/>
                  <w:szCs w:val="20"/>
                </w:rPr>
                <w:delText xml:space="preserve"> </w:delText>
              </w:r>
            </w:del>
            <w:del w:id="1201" w:author="林社锡" w:date="2024-06-28T15:10:54Z">
              <w:r>
                <w:rPr>
                  <w:rFonts w:ascii="Times New Roman" w:hAnsi="Times New Roman" w:eastAsia="Times New Roman" w:cs="Times New Roman"/>
                  <w:spacing w:val="12"/>
                  <w:sz w:val="20"/>
                  <w:szCs w:val="20"/>
                </w:rPr>
                <w:delText xml:space="preserve">        </w:delText>
              </w:r>
            </w:del>
            <w:del w:id="1202" w:author="林社锡" w:date="2024-06-28T15:10:54Z">
              <w:r>
                <w:rPr>
                  <w:rFonts w:ascii="Microsoft YaHei" w:hAnsi="Microsoft YaHei" w:eastAsia="Microsoft YaHei" w:cs="Microsoft YaHei"/>
                  <w:spacing w:val="12"/>
                  <w:sz w:val="20"/>
                  <w:szCs w:val="20"/>
                </w:rPr>
                <w:delText>□</w:delText>
              </w:r>
            </w:del>
            <w:del w:id="1203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</w:rPr>
                <w:delText>CSA</w:delText>
              </w:r>
            </w:del>
            <w:del w:id="1204" w:author="林社锡" w:date="2024-06-28T15:10:54Z">
              <w:r>
                <w:rPr>
                  <w:rFonts w:ascii="Times New Roman" w:hAnsi="Times New Roman" w:eastAsia="Times New Roman" w:cs="Times New Roman"/>
                  <w:spacing w:val="12"/>
                  <w:sz w:val="20"/>
                  <w:szCs w:val="20"/>
                </w:rPr>
                <w:delText xml:space="preserve">          </w:delText>
              </w:r>
            </w:del>
            <w:del w:id="1205" w:author="林社锡" w:date="2024-06-28T15:10:54Z">
              <w:r>
                <w:rPr>
                  <w:rFonts w:ascii="Microsoft YaHei" w:hAnsi="Microsoft YaHei" w:eastAsia="Microsoft YaHei" w:cs="Microsoft YaHei"/>
                  <w:spacing w:val="12"/>
                  <w:sz w:val="20"/>
                  <w:szCs w:val="20"/>
                </w:rPr>
                <w:delText>□</w:delText>
              </w:r>
            </w:del>
            <w:del w:id="1206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</w:rPr>
                <w:delText>ETL</w:delText>
              </w:r>
            </w:del>
            <w:del w:id="1207" w:author="林社锡" w:date="2024-06-28T15:10:54Z">
              <w:r>
                <w:rPr>
                  <w:rFonts w:ascii="Times New Roman" w:hAnsi="Times New Roman" w:eastAsia="Times New Roman" w:cs="Times New Roman"/>
                  <w:spacing w:val="12"/>
                  <w:sz w:val="20"/>
                  <w:szCs w:val="20"/>
                </w:rPr>
                <w:delText xml:space="preserve">          </w:delText>
              </w:r>
            </w:del>
            <w:del w:id="1208" w:author="林社锡" w:date="2024-06-28T15:10:54Z">
              <w:r>
                <w:rPr>
                  <w:rFonts w:ascii="Microsoft YaHei" w:hAnsi="Microsoft YaHei" w:eastAsia="Microsoft YaHei" w:cs="Microsoft YaHei"/>
                  <w:spacing w:val="12"/>
                  <w:sz w:val="20"/>
                  <w:szCs w:val="20"/>
                </w:rPr>
                <w:delText>□</w:delText>
              </w:r>
            </w:del>
            <w:del w:id="1209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</w:rPr>
                <w:delText>GS</w:delText>
              </w:r>
            </w:del>
          </w:p>
          <w:p>
            <w:pPr>
              <w:spacing w:line="157" w:lineRule="auto"/>
              <w:ind w:left="128"/>
              <w:rPr>
                <w:del w:id="1210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211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delText xml:space="preserve">□其他             </w:delText>
              </w:r>
            </w:del>
            <w:del w:id="1212" w:author="林社锡" w:date="2024-06-28T15:10:54Z">
              <w:r>
                <w:rPr>
                  <w:rFonts w:ascii="Microsoft YaHei" w:hAnsi="Microsoft YaHei" w:eastAsia="Microsoft YaHei" w:cs="Microsoft YaHei"/>
                  <w:spacing w:val="3"/>
                  <w:sz w:val="20"/>
                  <w:szCs w:val="20"/>
                </w:rPr>
                <w:delText xml:space="preserve">                                           (请说明)</w:delText>
              </w:r>
            </w:del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  <w:del w:id="1213" w:author="林社锡" w:date="2024-06-28T15:10:54Z"/>
        </w:trPr>
        <w:tc>
          <w:tcPr>
            <w:tcW w:w="2383" w:type="dxa"/>
            <w:gridSpan w:val="2"/>
            <w:vAlign w:val="top"/>
          </w:tcPr>
          <w:p>
            <w:pPr>
              <w:spacing w:before="96" w:line="229" w:lineRule="auto"/>
              <w:ind w:left="119"/>
              <w:rPr>
                <w:del w:id="1214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1215" w:author="林社锡" w:date="2024-06-28T15:10:54Z">
              <w:r>
                <w:rPr>
                  <w:rFonts w:ascii="SimHei" w:hAnsi="SimHei" w:eastAsia="SimHei" w:cs="SimHei"/>
                  <w:spacing w:val="11"/>
                  <w:sz w:val="20"/>
                  <w:szCs w:val="20"/>
                </w:rPr>
                <w:delText>主</w:delText>
              </w:r>
            </w:del>
            <w:del w:id="1216" w:author="林社锡" w:date="2024-06-28T15:10:54Z">
              <w:r>
                <w:rPr>
                  <w:rFonts w:ascii="SimHei" w:hAnsi="SimHei" w:eastAsia="SimHei" w:cs="SimHei"/>
                  <w:spacing w:val="7"/>
                  <w:sz w:val="20"/>
                  <w:szCs w:val="20"/>
                </w:rPr>
                <w:delText>营业务成本</w:delText>
              </w:r>
            </w:del>
          </w:p>
        </w:tc>
        <w:tc>
          <w:tcPr>
            <w:tcW w:w="2083" w:type="dxa"/>
            <w:gridSpan w:val="2"/>
            <w:vAlign w:val="top"/>
          </w:tcPr>
          <w:p>
            <w:pPr>
              <w:tabs>
                <w:tab w:val="left" w:pos="1411"/>
              </w:tabs>
              <w:spacing w:before="84" w:line="208" w:lineRule="auto"/>
              <w:ind w:left="248"/>
              <w:rPr>
                <w:del w:id="1217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218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del>
            <w:del w:id="1219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delText>万</w:delText>
              </w:r>
            </w:del>
            <w:del w:id="1220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delText>元</w:delText>
              </w:r>
            </w:del>
          </w:p>
        </w:tc>
        <w:tc>
          <w:tcPr>
            <w:tcW w:w="1949" w:type="dxa"/>
            <w:gridSpan w:val="2"/>
            <w:vAlign w:val="top"/>
          </w:tcPr>
          <w:p>
            <w:pPr>
              <w:tabs>
                <w:tab w:val="left" w:pos="1343"/>
              </w:tabs>
              <w:spacing w:before="84" w:line="208" w:lineRule="auto"/>
              <w:ind w:left="184"/>
              <w:rPr>
                <w:del w:id="1221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222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del>
            <w:del w:id="1223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delText>万</w:delText>
              </w:r>
            </w:del>
            <w:del w:id="1224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delText>元</w:delText>
              </w:r>
            </w:del>
          </w:p>
        </w:tc>
        <w:tc>
          <w:tcPr>
            <w:tcW w:w="2298" w:type="dxa"/>
            <w:gridSpan w:val="2"/>
            <w:vAlign w:val="top"/>
          </w:tcPr>
          <w:p>
            <w:pPr>
              <w:tabs>
                <w:tab w:val="left" w:pos="1518"/>
              </w:tabs>
              <w:spacing w:before="84" w:line="208" w:lineRule="auto"/>
              <w:ind w:left="356"/>
              <w:rPr>
                <w:del w:id="1225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226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del>
            <w:del w:id="1227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delText>万</w:delText>
              </w:r>
            </w:del>
            <w:del w:id="1228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delText>元</w:delText>
              </w:r>
            </w:del>
          </w:p>
        </w:tc>
      </w:tr>
    </w:tbl>
    <w:p>
      <w:pPr>
        <w:spacing w:line="457" w:lineRule="auto"/>
        <w:rPr>
          <w:del w:id="1229" w:author="林社锡" w:date="2024-06-28T15:10:54Z"/>
          <w:rFonts w:ascii="Arial"/>
          <w:sz w:val="21"/>
        </w:rPr>
      </w:pPr>
    </w:p>
    <w:p>
      <w:pPr>
        <w:spacing w:before="73" w:line="234" w:lineRule="auto"/>
        <w:ind w:left="133"/>
        <w:rPr>
          <w:del w:id="1230" w:author="林社锡" w:date="2024-06-28T15:10:54Z"/>
          <w:rFonts w:ascii="Microsoft YaHei" w:hAnsi="Microsoft YaHei" w:eastAsia="Microsoft YaHei" w:cs="Microsoft YaHei"/>
          <w:sz w:val="17"/>
          <w:szCs w:val="17"/>
        </w:rPr>
      </w:pPr>
      <w:del w:id="1231" w:author="林社锡" w:date="2024-06-28T15:10:54Z">
        <w:bookmarkStart w:id="0" w:name="_bookmark1"/>
        <w:bookmarkEnd w:id="0"/>
        <w:r>
          <w:rPr>
            <w:rFonts w:ascii="Times New Roman" w:hAnsi="Times New Roman" w:eastAsia="Times New Roman" w:cs="Times New Roman"/>
            <w:spacing w:val="6"/>
            <w:sz w:val="17"/>
            <w:szCs w:val="17"/>
          </w:rPr>
          <w:delText>1.</w:delText>
        </w:r>
      </w:del>
      <w:del w:id="1232" w:author="林社锡" w:date="2024-06-28T15:10:54Z">
        <w:r>
          <w:rPr>
            <w:rFonts w:ascii="Microsoft YaHei" w:hAnsi="Microsoft YaHei" w:eastAsia="Microsoft YaHei" w:cs="Microsoft YaHei"/>
            <w:spacing w:val="6"/>
            <w:sz w:val="17"/>
            <w:szCs w:val="17"/>
          </w:rPr>
          <w:delText>按照《国民经济行业分类</w:delText>
        </w:r>
      </w:del>
      <w:del w:id="1233" w:author="林社锡" w:date="2024-06-28T15:10:54Z">
        <w:r>
          <w:rPr>
            <w:rFonts w:ascii="Times New Roman" w:hAnsi="Times New Roman" w:eastAsia="Times New Roman" w:cs="Times New Roman"/>
            <w:spacing w:val="6"/>
            <w:sz w:val="17"/>
            <w:szCs w:val="17"/>
          </w:rPr>
          <w:delText>(</w:delText>
        </w:r>
      </w:del>
      <w:del w:id="1234" w:author="林社锡" w:date="2024-06-28T15:10:54Z">
        <w:r>
          <w:rPr>
            <w:rFonts w:ascii="Times New Roman" w:hAnsi="Times New Roman" w:eastAsia="Times New Roman" w:cs="Times New Roman"/>
            <w:sz w:val="17"/>
            <w:szCs w:val="17"/>
          </w:rPr>
          <w:delText>GB</w:delText>
        </w:r>
      </w:del>
      <w:del w:id="1235" w:author="林社锡" w:date="2024-06-28T15:10:54Z">
        <w:r>
          <w:rPr>
            <w:rFonts w:ascii="Times New Roman" w:hAnsi="Times New Roman" w:eastAsia="Times New Roman" w:cs="Times New Roman"/>
            <w:spacing w:val="6"/>
            <w:sz w:val="17"/>
            <w:szCs w:val="17"/>
          </w:rPr>
          <w:delText>/</w:delText>
        </w:r>
      </w:del>
      <w:del w:id="1236" w:author="林社锡" w:date="2024-06-28T15:10:54Z">
        <w:r>
          <w:rPr>
            <w:rFonts w:ascii="Times New Roman" w:hAnsi="Times New Roman" w:eastAsia="Times New Roman" w:cs="Times New Roman"/>
            <w:sz w:val="17"/>
            <w:szCs w:val="17"/>
          </w:rPr>
          <w:delText>T</w:delText>
        </w:r>
      </w:del>
      <w:del w:id="1237" w:author="林社锡" w:date="2024-06-28T15:10:54Z">
        <w:r>
          <w:rPr>
            <w:rFonts w:ascii="Times New Roman" w:hAnsi="Times New Roman" w:eastAsia="Times New Roman" w:cs="Times New Roman"/>
            <w:spacing w:val="6"/>
            <w:sz w:val="17"/>
            <w:szCs w:val="17"/>
          </w:rPr>
          <w:delText xml:space="preserve"> 4754-2017)</w:delText>
        </w:r>
      </w:del>
      <w:del w:id="1238" w:author="林社锡" w:date="2024-06-28T15:10:54Z">
        <w:r>
          <w:rPr>
            <w:rFonts w:ascii="Microsoft YaHei" w:hAnsi="Microsoft YaHei" w:eastAsia="Microsoft YaHei" w:cs="Microsoft YaHei"/>
            <w:spacing w:val="6"/>
            <w:sz w:val="17"/>
            <w:szCs w:val="17"/>
          </w:rPr>
          <w:delText>》 的大类行业填写所属行业</w:delText>
        </w:r>
      </w:del>
      <w:del w:id="1239" w:author="林社锡" w:date="2024-06-28T15:10:54Z">
        <w:r>
          <w:rPr>
            <w:rFonts w:ascii="Microsoft YaHei" w:hAnsi="Microsoft YaHei" w:eastAsia="Microsoft YaHei" w:cs="Microsoft YaHei"/>
            <w:spacing w:val="3"/>
            <w:sz w:val="17"/>
            <w:szCs w:val="17"/>
          </w:rPr>
          <w:delText>。</w:delText>
        </w:r>
      </w:del>
    </w:p>
    <w:p>
      <w:pPr>
        <w:rPr>
          <w:del w:id="1240" w:author="林社锡" w:date="2024-06-28T15:10:54Z"/>
        </w:rPr>
        <w:sectPr>
          <w:footerReference r:id="rId10" w:type="default"/>
          <w:pgSz w:w="11906" w:h="16839"/>
          <w:pgMar w:top="1431" w:right="1500" w:bottom="1214" w:left="1687" w:header="0" w:footer="999" w:gutter="0"/>
          <w:cols w:space="720" w:num="1"/>
        </w:sectPr>
      </w:pPr>
    </w:p>
    <w:p>
      <w:pPr>
        <w:spacing w:line="91" w:lineRule="auto"/>
        <w:rPr>
          <w:del w:id="1241" w:author="林社锡" w:date="2024-06-28T15:10:54Z"/>
          <w:rFonts w:ascii="Arial"/>
          <w:sz w:val="2"/>
        </w:rPr>
      </w:pPr>
      <w:del w:id="1242" w:author="林社锡" w:date="2024-06-28T15:10:54Z">
        <w:r>
          <w:rPr/>
          <w:pict>
            <v:shape id="_x0000_s1027" o:spid="_x0000_s1027" style="position:absolute;left:0pt;margin-left:90pt;margin-top:750.75pt;height:0pt;width:144pt;mso-position-horizontal-relative:page;mso-position-vertical-relative:page;z-index:251660288;mso-width-relative:page;mso-height-relative:page;" filled="f" stroked="t" coordsize="2880,0" o:allowincell="f" path="m0,0l2880,0e">
              <v:fill on="f" focussize="0,0"/>
              <v:stroke weight="0pt" color="#000000" miterlimit="0" joinstyle="bevel" endcap="square"/>
              <v:imagedata o:title=""/>
              <o:lock v:ext="edit"/>
            </v:shape>
          </w:pict>
        </w:r>
      </w:del>
    </w:p>
    <w:tbl>
      <w:tblPr>
        <w:tblStyle w:val="5"/>
        <w:tblW w:w="871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82"/>
        <w:gridCol w:w="2084"/>
        <w:gridCol w:w="1949"/>
        <w:gridCol w:w="229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  <w:del w:id="1244" w:author="林社锡" w:date="2024-06-28T15:10:54Z"/>
        </w:trPr>
        <w:tc>
          <w:tcPr>
            <w:tcW w:w="2382" w:type="dxa"/>
            <w:vAlign w:val="top"/>
          </w:tcPr>
          <w:p>
            <w:pPr>
              <w:spacing w:before="78" w:line="230" w:lineRule="auto"/>
              <w:ind w:left="118"/>
              <w:rPr>
                <w:del w:id="1245" w:author="林社锡" w:date="2024-06-28T15:10:54Z"/>
                <w:rFonts w:ascii="Times New Roman" w:hAnsi="Times New Roman" w:eastAsia="Times New Roman" w:cs="Times New Roman"/>
                <w:sz w:val="12"/>
                <w:szCs w:val="12"/>
              </w:rPr>
            </w:pPr>
            <w:del w:id="1246" w:author="林社锡" w:date="2024-06-28T15:10:54Z">
              <w:r>
                <w:rPr>
                  <w:rFonts w:ascii="SimHei" w:hAnsi="SimHei" w:eastAsia="SimHei" w:cs="SimHei"/>
                  <w:spacing w:val="8"/>
                  <w:sz w:val="20"/>
                  <w:szCs w:val="20"/>
                </w:rPr>
                <w:delText>毛</w:delText>
              </w:r>
            </w:del>
            <w:del w:id="1247" w:author="林社锡" w:date="2024-06-28T15:10:54Z">
              <w:r>
                <w:rPr>
                  <w:rFonts w:ascii="SimHei" w:hAnsi="SimHei" w:eastAsia="SimHei" w:cs="SimHei"/>
                  <w:spacing w:val="5"/>
                  <w:sz w:val="20"/>
                  <w:szCs w:val="20"/>
                </w:rPr>
                <w:delText>利率</w:delText>
              </w:r>
            </w:del>
            <w:del w:id="1248" w:author="林社锡" w:date="2024-06-28T15:10:54Z">
              <w:r>
                <w:rPr/>
                <w:fldChar w:fldCharType="begin"/>
              </w:r>
            </w:del>
            <w:del w:id="1249" w:author="林社锡" w:date="2024-06-28T15:10:54Z">
              <w:r>
                <w:rPr/>
                <w:delInstrText xml:space="preserve"> HYPERLINK \l "_bookmark2" </w:delInstrText>
              </w:r>
            </w:del>
            <w:del w:id="1250" w:author="林社锡" w:date="2024-06-28T15:10:54Z">
              <w:r>
                <w:rPr/>
                <w:fldChar w:fldCharType="separate"/>
              </w:r>
            </w:del>
            <w:del w:id="1251" w:author="林社锡" w:date="2024-06-28T15:10:54Z">
              <w:r>
                <w:rPr>
                  <w:rFonts w:ascii="Times New Roman" w:hAnsi="Times New Roman" w:eastAsia="Times New Roman" w:cs="Times New Roman"/>
                  <w:spacing w:val="5"/>
                  <w:position w:val="6"/>
                  <w:sz w:val="12"/>
                  <w:szCs w:val="12"/>
                </w:rPr>
                <w:delText>2</w:delText>
              </w:r>
            </w:del>
            <w:del w:id="1252" w:author="林社锡" w:date="2024-06-28T15:10:54Z">
              <w:r>
                <w:rPr>
                  <w:rFonts w:ascii="Times New Roman" w:hAnsi="Times New Roman" w:eastAsia="Times New Roman" w:cs="Times New Roman"/>
                  <w:spacing w:val="5"/>
                  <w:position w:val="6"/>
                  <w:sz w:val="12"/>
                  <w:szCs w:val="12"/>
                </w:rPr>
                <w:fldChar w:fldCharType="end"/>
              </w:r>
            </w:del>
          </w:p>
        </w:tc>
        <w:tc>
          <w:tcPr>
            <w:tcW w:w="2084" w:type="dxa"/>
            <w:vAlign w:val="top"/>
          </w:tcPr>
          <w:p>
            <w:pPr>
              <w:tabs>
                <w:tab w:val="left" w:pos="1588"/>
              </w:tabs>
              <w:spacing w:before="40" w:line="333" w:lineRule="auto"/>
              <w:ind w:left="321"/>
              <w:rPr>
                <w:del w:id="1253" w:author="林社锡" w:date="2024-06-28T15:10:54Z"/>
                <w:rFonts w:ascii="Times New Roman" w:hAnsi="Times New Roman" w:eastAsia="Times New Roman" w:cs="Times New Roman"/>
                <w:sz w:val="20"/>
                <w:szCs w:val="20"/>
              </w:rPr>
            </w:pPr>
            <w:del w:id="1254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  <w:u w:val="single" w:color="auto"/>
                </w:rPr>
                <w:tab/>
              </w:r>
            </w:del>
            <w:del w:id="1255" w:author="林社锡" w:date="2024-06-28T15:10:54Z">
              <w:r>
                <w:rPr>
                  <w:rFonts w:ascii="Times New Roman" w:hAnsi="Times New Roman" w:eastAsia="Times New Roman" w:cs="Times New Roman"/>
                  <w:spacing w:val="1"/>
                  <w:sz w:val="20"/>
                  <w:szCs w:val="20"/>
                </w:rPr>
                <w:delText>%</w:delText>
              </w:r>
            </w:del>
          </w:p>
        </w:tc>
        <w:tc>
          <w:tcPr>
            <w:tcW w:w="1949" w:type="dxa"/>
            <w:vAlign w:val="top"/>
          </w:tcPr>
          <w:p>
            <w:pPr>
              <w:tabs>
                <w:tab w:val="left" w:pos="1521"/>
              </w:tabs>
              <w:spacing w:before="40" w:line="333" w:lineRule="auto"/>
              <w:ind w:left="253"/>
              <w:rPr>
                <w:del w:id="1256" w:author="林社锡" w:date="2024-06-28T15:10:54Z"/>
                <w:rFonts w:ascii="Times New Roman" w:hAnsi="Times New Roman" w:eastAsia="Times New Roman" w:cs="Times New Roman"/>
                <w:sz w:val="20"/>
                <w:szCs w:val="20"/>
              </w:rPr>
            </w:pPr>
            <w:del w:id="1257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  <w:u w:val="single" w:color="auto"/>
                </w:rPr>
                <w:tab/>
              </w:r>
            </w:del>
            <w:del w:id="1258" w:author="林社锡" w:date="2024-06-28T15:10:54Z">
              <w:r>
                <w:rPr>
                  <w:rFonts w:ascii="Times New Roman" w:hAnsi="Times New Roman" w:eastAsia="Times New Roman" w:cs="Times New Roman"/>
                  <w:spacing w:val="1"/>
                  <w:sz w:val="20"/>
                  <w:szCs w:val="20"/>
                </w:rPr>
                <w:delText>%</w:delText>
              </w:r>
            </w:del>
          </w:p>
        </w:tc>
        <w:tc>
          <w:tcPr>
            <w:tcW w:w="2298" w:type="dxa"/>
            <w:vAlign w:val="top"/>
          </w:tcPr>
          <w:p>
            <w:pPr>
              <w:tabs>
                <w:tab w:val="left" w:pos="1748"/>
              </w:tabs>
              <w:spacing w:before="40" w:line="333" w:lineRule="auto"/>
              <w:ind w:left="376"/>
              <w:rPr>
                <w:del w:id="1259" w:author="林社锡" w:date="2024-06-28T15:10:54Z"/>
                <w:rFonts w:ascii="Times New Roman" w:hAnsi="Times New Roman" w:eastAsia="Times New Roman" w:cs="Times New Roman"/>
                <w:sz w:val="20"/>
                <w:szCs w:val="20"/>
              </w:rPr>
            </w:pPr>
            <w:del w:id="1260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  <w:u w:val="single" w:color="auto"/>
                </w:rPr>
                <w:tab/>
              </w:r>
            </w:del>
            <w:del w:id="1261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</w:rPr>
                <w:delText>%</w:delText>
              </w:r>
            </w:del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del w:id="1262" w:author="林社锡" w:date="2024-06-28T15:10:54Z"/>
        </w:trPr>
        <w:tc>
          <w:tcPr>
            <w:tcW w:w="2382" w:type="dxa"/>
            <w:vAlign w:val="top"/>
          </w:tcPr>
          <w:p>
            <w:pPr>
              <w:spacing w:before="74" w:line="231" w:lineRule="auto"/>
              <w:ind w:left="119"/>
              <w:rPr>
                <w:del w:id="1263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1264" w:author="林社锡" w:date="2024-06-28T15:10:54Z">
              <w:r>
                <w:rPr>
                  <w:rFonts w:ascii="SimHei" w:hAnsi="SimHei" w:eastAsia="SimHei" w:cs="SimHei"/>
                  <w:spacing w:val="11"/>
                  <w:sz w:val="20"/>
                  <w:szCs w:val="20"/>
                </w:rPr>
                <w:delText>人</w:delText>
              </w:r>
            </w:del>
            <w:del w:id="1265" w:author="林社锡" w:date="2024-06-28T15:10:54Z">
              <w:r>
                <w:rPr>
                  <w:rFonts w:ascii="SimHei" w:hAnsi="SimHei" w:eastAsia="SimHei" w:cs="SimHei"/>
                  <w:spacing w:val="7"/>
                  <w:sz w:val="20"/>
                  <w:szCs w:val="20"/>
                </w:rPr>
                <w:delText>均营业收入</w:delText>
              </w:r>
            </w:del>
          </w:p>
        </w:tc>
        <w:tc>
          <w:tcPr>
            <w:tcW w:w="2084" w:type="dxa"/>
            <w:vAlign w:val="top"/>
          </w:tcPr>
          <w:p>
            <w:pPr>
              <w:tabs>
                <w:tab w:val="left" w:pos="1411"/>
              </w:tabs>
              <w:spacing w:before="63" w:line="208" w:lineRule="auto"/>
              <w:ind w:left="249"/>
              <w:rPr>
                <w:del w:id="1266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267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del>
            <w:del w:id="1268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delText>万</w:delText>
              </w:r>
            </w:del>
            <w:del w:id="1269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delText>元</w:delText>
              </w:r>
            </w:del>
          </w:p>
        </w:tc>
        <w:tc>
          <w:tcPr>
            <w:tcW w:w="1949" w:type="dxa"/>
            <w:vAlign w:val="top"/>
          </w:tcPr>
          <w:p>
            <w:pPr>
              <w:tabs>
                <w:tab w:val="left" w:pos="1343"/>
              </w:tabs>
              <w:spacing w:before="63" w:line="208" w:lineRule="auto"/>
              <w:ind w:left="184"/>
              <w:rPr>
                <w:del w:id="1270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271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del>
            <w:del w:id="1272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delText>万</w:delText>
              </w:r>
            </w:del>
            <w:del w:id="1273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delText>元</w:delText>
              </w:r>
            </w:del>
          </w:p>
        </w:tc>
        <w:tc>
          <w:tcPr>
            <w:tcW w:w="2298" w:type="dxa"/>
            <w:vAlign w:val="top"/>
          </w:tcPr>
          <w:p>
            <w:pPr>
              <w:tabs>
                <w:tab w:val="left" w:pos="1518"/>
              </w:tabs>
              <w:spacing w:before="63" w:line="208" w:lineRule="auto"/>
              <w:ind w:left="356"/>
              <w:rPr>
                <w:del w:id="1274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275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del>
            <w:del w:id="1276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delText>万</w:delText>
              </w:r>
            </w:del>
            <w:del w:id="1277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delText>元</w:delText>
              </w:r>
            </w:del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del w:id="1278" w:author="林社锡" w:date="2024-06-28T15:10:54Z"/>
        </w:trPr>
        <w:tc>
          <w:tcPr>
            <w:tcW w:w="2382" w:type="dxa"/>
            <w:vAlign w:val="top"/>
          </w:tcPr>
          <w:p>
            <w:pPr>
              <w:spacing w:before="74" w:line="230" w:lineRule="auto"/>
              <w:ind w:left="129"/>
              <w:rPr>
                <w:del w:id="1279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1280" w:author="林社锡" w:date="2024-06-28T15:10:54Z">
              <w:r>
                <w:rPr>
                  <w:rFonts w:ascii="SimHei" w:hAnsi="SimHei" w:eastAsia="SimHei" w:cs="SimHei"/>
                  <w:spacing w:val="3"/>
                  <w:sz w:val="20"/>
                  <w:szCs w:val="20"/>
                </w:rPr>
                <w:delText>出</w:delText>
              </w:r>
            </w:del>
            <w:del w:id="1281" w:author="林社锡" w:date="2024-06-28T15:10:54Z">
              <w:r>
                <w:rPr>
                  <w:rFonts w:ascii="SimHei" w:hAnsi="SimHei" w:eastAsia="SimHei" w:cs="SimHei"/>
                  <w:spacing w:val="2"/>
                  <w:sz w:val="20"/>
                  <w:szCs w:val="20"/>
                </w:rPr>
                <w:delText>口额</w:delText>
              </w:r>
            </w:del>
          </w:p>
        </w:tc>
        <w:tc>
          <w:tcPr>
            <w:tcW w:w="2084" w:type="dxa"/>
            <w:vAlign w:val="top"/>
          </w:tcPr>
          <w:p>
            <w:pPr>
              <w:tabs>
                <w:tab w:val="left" w:pos="1411"/>
              </w:tabs>
              <w:spacing w:before="60" w:line="208" w:lineRule="auto"/>
              <w:ind w:left="249"/>
              <w:rPr>
                <w:del w:id="1282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283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del>
            <w:del w:id="1284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delText>万</w:delText>
              </w:r>
            </w:del>
            <w:del w:id="1285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delText>元</w:delText>
              </w:r>
            </w:del>
          </w:p>
        </w:tc>
        <w:tc>
          <w:tcPr>
            <w:tcW w:w="1949" w:type="dxa"/>
            <w:vAlign w:val="top"/>
          </w:tcPr>
          <w:p>
            <w:pPr>
              <w:tabs>
                <w:tab w:val="left" w:pos="1343"/>
              </w:tabs>
              <w:spacing w:before="60" w:line="208" w:lineRule="auto"/>
              <w:ind w:left="184"/>
              <w:rPr>
                <w:del w:id="1286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287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del>
            <w:del w:id="1288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delText>万</w:delText>
              </w:r>
            </w:del>
            <w:del w:id="1289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delText>元</w:delText>
              </w:r>
            </w:del>
          </w:p>
        </w:tc>
        <w:tc>
          <w:tcPr>
            <w:tcW w:w="2298" w:type="dxa"/>
            <w:vAlign w:val="top"/>
          </w:tcPr>
          <w:p>
            <w:pPr>
              <w:tabs>
                <w:tab w:val="left" w:pos="1518"/>
              </w:tabs>
              <w:spacing w:before="60" w:line="208" w:lineRule="auto"/>
              <w:ind w:left="356"/>
              <w:rPr>
                <w:del w:id="1290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291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del>
            <w:del w:id="1292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delText>万</w:delText>
              </w:r>
            </w:del>
            <w:del w:id="1293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delText>元</w:delText>
              </w:r>
            </w:del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del w:id="1294" w:author="林社锡" w:date="2024-06-28T15:10:54Z"/>
        </w:trPr>
        <w:tc>
          <w:tcPr>
            <w:tcW w:w="2382" w:type="dxa"/>
            <w:vAlign w:val="top"/>
          </w:tcPr>
          <w:p>
            <w:pPr>
              <w:spacing w:before="74" w:line="229" w:lineRule="auto"/>
              <w:ind w:left="113"/>
              <w:rPr>
                <w:del w:id="1295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1296" w:author="林社锡" w:date="2024-06-28T15:10:54Z">
              <w:r>
                <w:rPr>
                  <w:rFonts w:ascii="SimHei" w:hAnsi="SimHei" w:eastAsia="SimHei" w:cs="SimHei"/>
                  <w:spacing w:val="12"/>
                  <w:sz w:val="20"/>
                  <w:szCs w:val="20"/>
                </w:rPr>
                <w:delText>研</w:delText>
              </w:r>
            </w:del>
            <w:del w:id="1297" w:author="林社锡" w:date="2024-06-28T15:10:54Z">
              <w:r>
                <w:rPr>
                  <w:rFonts w:ascii="SimHei" w:hAnsi="SimHei" w:eastAsia="SimHei" w:cs="SimHei"/>
                  <w:spacing w:val="8"/>
                  <w:sz w:val="20"/>
                  <w:szCs w:val="20"/>
                </w:rPr>
                <w:delText>发费用总额</w:delText>
              </w:r>
            </w:del>
          </w:p>
        </w:tc>
        <w:tc>
          <w:tcPr>
            <w:tcW w:w="2084" w:type="dxa"/>
            <w:vAlign w:val="top"/>
          </w:tcPr>
          <w:p>
            <w:pPr>
              <w:tabs>
                <w:tab w:val="left" w:pos="1411"/>
              </w:tabs>
              <w:spacing w:before="61" w:line="208" w:lineRule="auto"/>
              <w:ind w:left="249"/>
              <w:rPr>
                <w:del w:id="1298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299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del>
            <w:del w:id="1300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delText>万</w:delText>
              </w:r>
            </w:del>
            <w:del w:id="1301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delText>元</w:delText>
              </w:r>
            </w:del>
          </w:p>
        </w:tc>
        <w:tc>
          <w:tcPr>
            <w:tcW w:w="1949" w:type="dxa"/>
            <w:vAlign w:val="top"/>
          </w:tcPr>
          <w:p>
            <w:pPr>
              <w:tabs>
                <w:tab w:val="left" w:pos="1343"/>
              </w:tabs>
              <w:spacing w:before="61" w:line="208" w:lineRule="auto"/>
              <w:ind w:left="184"/>
              <w:rPr>
                <w:del w:id="1302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303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del>
            <w:del w:id="1304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delText>万</w:delText>
              </w:r>
            </w:del>
            <w:del w:id="1305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delText>元</w:delText>
              </w:r>
            </w:del>
          </w:p>
        </w:tc>
        <w:tc>
          <w:tcPr>
            <w:tcW w:w="2298" w:type="dxa"/>
            <w:vAlign w:val="top"/>
          </w:tcPr>
          <w:p>
            <w:pPr>
              <w:tabs>
                <w:tab w:val="left" w:pos="1518"/>
              </w:tabs>
              <w:spacing w:before="61" w:line="208" w:lineRule="auto"/>
              <w:ind w:left="356"/>
              <w:rPr>
                <w:del w:id="1306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307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del>
            <w:del w:id="1308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delText>万</w:delText>
              </w:r>
            </w:del>
            <w:del w:id="1309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delText>元</w:delText>
              </w:r>
            </w:del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del w:id="1310" w:author="林社锡" w:date="2024-06-28T15:10:54Z"/>
        </w:trPr>
        <w:tc>
          <w:tcPr>
            <w:tcW w:w="2382" w:type="dxa"/>
            <w:vAlign w:val="top"/>
          </w:tcPr>
          <w:p>
            <w:pPr>
              <w:spacing w:before="53" w:line="262" w:lineRule="auto"/>
              <w:ind w:left="120" w:right="106" w:hanging="7"/>
              <w:rPr>
                <w:del w:id="1311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1312" w:author="林社锡" w:date="2024-06-28T15:10:54Z">
              <w:r>
                <w:rPr>
                  <w:rFonts w:ascii="SimHei" w:hAnsi="SimHei" w:eastAsia="SimHei" w:cs="SimHei"/>
                  <w:spacing w:val="21"/>
                  <w:sz w:val="20"/>
                  <w:szCs w:val="20"/>
                </w:rPr>
                <w:delText>研</w:delText>
              </w:r>
            </w:del>
            <w:del w:id="1313" w:author="林社锡" w:date="2024-06-28T15:10:54Z">
              <w:r>
                <w:rPr>
                  <w:rFonts w:ascii="SimHei" w:hAnsi="SimHei" w:eastAsia="SimHei" w:cs="SimHei"/>
                  <w:spacing w:val="15"/>
                  <w:sz w:val="20"/>
                  <w:szCs w:val="20"/>
                </w:rPr>
                <w:delText>发费用占营业收入比</w:delText>
              </w:r>
            </w:del>
            <w:del w:id="1314" w:author="林社锡" w:date="2024-06-28T15:10:54Z">
              <w:r>
                <w:rPr>
                  <w:rFonts w:ascii="SimHei" w:hAnsi="SimHei" w:eastAsia="SimHei" w:cs="SimHei"/>
                  <w:sz w:val="20"/>
                  <w:szCs w:val="20"/>
                </w:rPr>
                <w:delText xml:space="preserve"> 重</w:delText>
              </w:r>
            </w:del>
          </w:p>
        </w:tc>
        <w:tc>
          <w:tcPr>
            <w:tcW w:w="2084" w:type="dxa"/>
            <w:vAlign w:val="top"/>
          </w:tcPr>
          <w:p>
            <w:pPr>
              <w:tabs>
                <w:tab w:val="left" w:pos="1588"/>
              </w:tabs>
              <w:spacing w:before="171" w:line="333" w:lineRule="auto"/>
              <w:ind w:left="321"/>
              <w:rPr>
                <w:del w:id="1315" w:author="林社锡" w:date="2024-06-28T15:10:54Z"/>
                <w:rFonts w:ascii="Times New Roman" w:hAnsi="Times New Roman" w:eastAsia="Times New Roman" w:cs="Times New Roman"/>
                <w:sz w:val="20"/>
                <w:szCs w:val="20"/>
              </w:rPr>
            </w:pPr>
            <w:del w:id="1316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  <w:u w:val="single" w:color="auto"/>
                </w:rPr>
                <w:tab/>
              </w:r>
            </w:del>
            <w:del w:id="1317" w:author="林社锡" w:date="2024-06-28T15:10:54Z">
              <w:r>
                <w:rPr>
                  <w:rFonts w:ascii="Times New Roman" w:hAnsi="Times New Roman" w:eastAsia="Times New Roman" w:cs="Times New Roman"/>
                  <w:spacing w:val="1"/>
                  <w:sz w:val="20"/>
                  <w:szCs w:val="20"/>
                </w:rPr>
                <w:delText>%</w:delText>
              </w:r>
            </w:del>
          </w:p>
        </w:tc>
        <w:tc>
          <w:tcPr>
            <w:tcW w:w="1949" w:type="dxa"/>
            <w:vAlign w:val="top"/>
          </w:tcPr>
          <w:p>
            <w:pPr>
              <w:tabs>
                <w:tab w:val="left" w:pos="1521"/>
              </w:tabs>
              <w:spacing w:before="171" w:line="333" w:lineRule="auto"/>
              <w:ind w:left="253"/>
              <w:rPr>
                <w:del w:id="1318" w:author="林社锡" w:date="2024-06-28T15:10:54Z"/>
                <w:rFonts w:ascii="Times New Roman" w:hAnsi="Times New Roman" w:eastAsia="Times New Roman" w:cs="Times New Roman"/>
                <w:sz w:val="20"/>
                <w:szCs w:val="20"/>
              </w:rPr>
            </w:pPr>
            <w:del w:id="1319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  <w:u w:val="single" w:color="auto"/>
                </w:rPr>
                <w:tab/>
              </w:r>
            </w:del>
            <w:del w:id="1320" w:author="林社锡" w:date="2024-06-28T15:10:54Z">
              <w:r>
                <w:rPr>
                  <w:rFonts w:ascii="Times New Roman" w:hAnsi="Times New Roman" w:eastAsia="Times New Roman" w:cs="Times New Roman"/>
                  <w:spacing w:val="1"/>
                  <w:sz w:val="20"/>
                  <w:szCs w:val="20"/>
                </w:rPr>
                <w:delText>%</w:delText>
              </w:r>
            </w:del>
          </w:p>
        </w:tc>
        <w:tc>
          <w:tcPr>
            <w:tcW w:w="2298" w:type="dxa"/>
            <w:vAlign w:val="top"/>
          </w:tcPr>
          <w:p>
            <w:pPr>
              <w:tabs>
                <w:tab w:val="left" w:pos="1748"/>
              </w:tabs>
              <w:spacing w:before="171" w:line="333" w:lineRule="auto"/>
              <w:ind w:left="376"/>
              <w:rPr>
                <w:del w:id="1321" w:author="林社锡" w:date="2024-06-28T15:10:54Z"/>
                <w:rFonts w:ascii="Times New Roman" w:hAnsi="Times New Roman" w:eastAsia="Times New Roman" w:cs="Times New Roman"/>
                <w:sz w:val="20"/>
                <w:szCs w:val="20"/>
              </w:rPr>
            </w:pPr>
            <w:del w:id="1322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  <w:u w:val="single" w:color="auto"/>
                </w:rPr>
                <w:tab/>
              </w:r>
            </w:del>
            <w:del w:id="1323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</w:rPr>
                <w:delText>%</w:delText>
              </w:r>
            </w:del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del w:id="1324" w:author="林社锡" w:date="2024-06-28T15:10:54Z"/>
        </w:trPr>
        <w:tc>
          <w:tcPr>
            <w:tcW w:w="6415" w:type="dxa"/>
            <w:gridSpan w:val="3"/>
            <w:vAlign w:val="top"/>
          </w:tcPr>
          <w:p>
            <w:pPr>
              <w:spacing w:before="75" w:line="229" w:lineRule="auto"/>
              <w:ind w:left="116"/>
              <w:rPr>
                <w:del w:id="1325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1326" w:author="林社锡" w:date="2024-06-28T15:10:54Z">
              <w:r>
                <w:rPr>
                  <w:rFonts w:ascii="SimHei" w:hAnsi="SimHei" w:eastAsia="SimHei" w:cs="SimHei"/>
                  <w:spacing w:val="11"/>
                  <w:sz w:val="20"/>
                  <w:szCs w:val="20"/>
                </w:rPr>
                <w:delText>有</w:delText>
              </w:r>
            </w:del>
            <w:del w:id="1327" w:author="林社锡" w:date="2024-06-28T15:10:54Z">
              <w:r>
                <w:rPr>
                  <w:rFonts w:ascii="SimHei" w:hAnsi="SimHei" w:eastAsia="SimHei" w:cs="SimHei"/>
                  <w:spacing w:val="9"/>
                  <w:sz w:val="20"/>
                  <w:szCs w:val="20"/>
                </w:rPr>
                <w:delText>效发明专利并实际应用数量</w:delText>
              </w:r>
            </w:del>
          </w:p>
        </w:tc>
        <w:tc>
          <w:tcPr>
            <w:tcW w:w="2298" w:type="dxa"/>
            <w:vAlign w:val="top"/>
          </w:tcPr>
          <w:p>
            <w:pPr>
              <w:tabs>
                <w:tab w:val="left" w:pos="1725"/>
              </w:tabs>
              <w:spacing w:before="62" w:line="208" w:lineRule="auto"/>
              <w:ind w:left="356"/>
              <w:rPr>
                <w:del w:id="1328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329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del>
            <w:del w:id="1330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delText>个</w:delText>
              </w:r>
            </w:del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del w:id="1331" w:author="林社锡" w:date="2024-06-28T15:10:54Z"/>
        </w:trPr>
        <w:tc>
          <w:tcPr>
            <w:tcW w:w="2382" w:type="dxa"/>
            <w:vAlign w:val="top"/>
          </w:tcPr>
          <w:p>
            <w:pPr>
              <w:spacing w:before="76" w:line="231" w:lineRule="auto"/>
              <w:ind w:left="120"/>
              <w:rPr>
                <w:del w:id="1332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1333" w:author="林社锡" w:date="2024-06-28T15:10:54Z">
              <w:r>
                <w:rPr>
                  <w:rFonts w:ascii="SimHei" w:hAnsi="SimHei" w:eastAsia="SimHei" w:cs="SimHei"/>
                  <w:spacing w:val="8"/>
                  <w:sz w:val="20"/>
                  <w:szCs w:val="20"/>
                </w:rPr>
                <w:delText>营业收入增长率</w:delText>
              </w:r>
            </w:del>
          </w:p>
        </w:tc>
        <w:tc>
          <w:tcPr>
            <w:tcW w:w="2084" w:type="dxa"/>
            <w:vAlign w:val="top"/>
          </w:tcPr>
          <w:p>
            <w:pPr>
              <w:tabs>
                <w:tab w:val="left" w:pos="1588"/>
              </w:tabs>
              <w:spacing w:before="37" w:line="333" w:lineRule="auto"/>
              <w:ind w:left="321"/>
              <w:rPr>
                <w:del w:id="1334" w:author="林社锡" w:date="2024-06-28T15:10:54Z"/>
                <w:rFonts w:ascii="Times New Roman" w:hAnsi="Times New Roman" w:eastAsia="Times New Roman" w:cs="Times New Roman"/>
                <w:sz w:val="20"/>
                <w:szCs w:val="20"/>
              </w:rPr>
            </w:pPr>
            <w:del w:id="1335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  <w:u w:val="single" w:color="auto"/>
                </w:rPr>
                <w:tab/>
              </w:r>
            </w:del>
            <w:del w:id="1336" w:author="林社锡" w:date="2024-06-28T15:10:54Z">
              <w:r>
                <w:rPr>
                  <w:rFonts w:ascii="Times New Roman" w:hAnsi="Times New Roman" w:eastAsia="Times New Roman" w:cs="Times New Roman"/>
                  <w:spacing w:val="1"/>
                  <w:sz w:val="20"/>
                  <w:szCs w:val="20"/>
                </w:rPr>
                <w:delText>%</w:delText>
              </w:r>
            </w:del>
          </w:p>
        </w:tc>
        <w:tc>
          <w:tcPr>
            <w:tcW w:w="1949" w:type="dxa"/>
            <w:vAlign w:val="top"/>
          </w:tcPr>
          <w:p>
            <w:pPr>
              <w:tabs>
                <w:tab w:val="left" w:pos="1521"/>
              </w:tabs>
              <w:spacing w:before="37" w:line="333" w:lineRule="auto"/>
              <w:ind w:left="253"/>
              <w:rPr>
                <w:del w:id="1337" w:author="林社锡" w:date="2024-06-28T15:10:54Z"/>
                <w:rFonts w:ascii="Times New Roman" w:hAnsi="Times New Roman" w:eastAsia="Times New Roman" w:cs="Times New Roman"/>
                <w:sz w:val="20"/>
                <w:szCs w:val="20"/>
              </w:rPr>
            </w:pPr>
            <w:del w:id="1338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  <w:u w:val="single" w:color="auto"/>
                </w:rPr>
                <w:tab/>
              </w:r>
            </w:del>
            <w:del w:id="1339" w:author="林社锡" w:date="2024-06-28T15:10:54Z">
              <w:r>
                <w:rPr>
                  <w:rFonts w:ascii="Times New Roman" w:hAnsi="Times New Roman" w:eastAsia="Times New Roman" w:cs="Times New Roman"/>
                  <w:spacing w:val="1"/>
                  <w:sz w:val="20"/>
                  <w:szCs w:val="20"/>
                </w:rPr>
                <w:delText>%</w:delText>
              </w:r>
            </w:del>
          </w:p>
        </w:tc>
        <w:tc>
          <w:tcPr>
            <w:tcW w:w="2298" w:type="dxa"/>
            <w:vAlign w:val="top"/>
          </w:tcPr>
          <w:p>
            <w:pPr>
              <w:tabs>
                <w:tab w:val="left" w:pos="1748"/>
              </w:tabs>
              <w:spacing w:before="37" w:line="333" w:lineRule="auto"/>
              <w:ind w:left="376"/>
              <w:rPr>
                <w:del w:id="1340" w:author="林社锡" w:date="2024-06-28T15:10:54Z"/>
                <w:rFonts w:ascii="Times New Roman" w:hAnsi="Times New Roman" w:eastAsia="Times New Roman" w:cs="Times New Roman"/>
                <w:sz w:val="20"/>
                <w:szCs w:val="20"/>
              </w:rPr>
            </w:pPr>
            <w:del w:id="1341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  <w:u w:val="single" w:color="auto"/>
                </w:rPr>
                <w:tab/>
              </w:r>
            </w:del>
            <w:del w:id="1342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</w:rPr>
                <w:delText>%</w:delText>
              </w:r>
            </w:del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del w:id="1343" w:author="林社锡" w:date="2024-06-28T15:10:54Z"/>
        </w:trPr>
        <w:tc>
          <w:tcPr>
            <w:tcW w:w="2382" w:type="dxa"/>
            <w:vAlign w:val="top"/>
          </w:tcPr>
          <w:p>
            <w:pPr>
              <w:spacing w:before="76" w:line="229" w:lineRule="auto"/>
              <w:ind w:left="115"/>
              <w:rPr>
                <w:del w:id="1344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1345" w:author="林社锡" w:date="2024-06-28T15:10:54Z">
              <w:r>
                <w:rPr>
                  <w:rFonts w:ascii="SimHei" w:hAnsi="SimHei" w:eastAsia="SimHei" w:cs="SimHei"/>
                  <w:spacing w:val="9"/>
                  <w:sz w:val="20"/>
                  <w:szCs w:val="20"/>
                </w:rPr>
                <w:delText>净</w:delText>
              </w:r>
            </w:del>
            <w:del w:id="1346" w:author="林社锡" w:date="2024-06-28T15:10:54Z">
              <w:r>
                <w:rPr>
                  <w:rFonts w:ascii="SimHei" w:hAnsi="SimHei" w:eastAsia="SimHei" w:cs="SimHei"/>
                  <w:spacing w:val="8"/>
                  <w:sz w:val="20"/>
                  <w:szCs w:val="20"/>
                </w:rPr>
                <w:delText>利润总额</w:delText>
              </w:r>
            </w:del>
          </w:p>
        </w:tc>
        <w:tc>
          <w:tcPr>
            <w:tcW w:w="2084" w:type="dxa"/>
            <w:vAlign w:val="top"/>
          </w:tcPr>
          <w:p>
            <w:pPr>
              <w:tabs>
                <w:tab w:val="left" w:pos="1411"/>
              </w:tabs>
              <w:spacing w:before="62" w:line="208" w:lineRule="auto"/>
              <w:ind w:left="249"/>
              <w:rPr>
                <w:del w:id="1347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348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del>
            <w:del w:id="1349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delText>万</w:delText>
              </w:r>
            </w:del>
            <w:del w:id="1350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delText>元</w:delText>
              </w:r>
            </w:del>
          </w:p>
        </w:tc>
        <w:tc>
          <w:tcPr>
            <w:tcW w:w="1949" w:type="dxa"/>
            <w:vAlign w:val="top"/>
          </w:tcPr>
          <w:p>
            <w:pPr>
              <w:tabs>
                <w:tab w:val="left" w:pos="1343"/>
              </w:tabs>
              <w:spacing w:before="62" w:line="208" w:lineRule="auto"/>
              <w:ind w:left="184"/>
              <w:rPr>
                <w:del w:id="1351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352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del>
            <w:del w:id="1353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delText>万</w:delText>
              </w:r>
            </w:del>
            <w:del w:id="1354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delText>元</w:delText>
              </w:r>
            </w:del>
          </w:p>
        </w:tc>
        <w:tc>
          <w:tcPr>
            <w:tcW w:w="2298" w:type="dxa"/>
            <w:vAlign w:val="top"/>
          </w:tcPr>
          <w:p>
            <w:pPr>
              <w:tabs>
                <w:tab w:val="left" w:pos="1518"/>
              </w:tabs>
              <w:spacing w:before="62" w:line="208" w:lineRule="auto"/>
              <w:ind w:left="356"/>
              <w:rPr>
                <w:del w:id="1355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356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tab/>
              </w:r>
            </w:del>
            <w:del w:id="1357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delText>万</w:delText>
              </w:r>
            </w:del>
            <w:del w:id="1358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delText>元</w:delText>
              </w:r>
            </w:del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  <w:del w:id="1359" w:author="林社锡" w:date="2024-06-28T15:10:54Z"/>
        </w:trPr>
        <w:tc>
          <w:tcPr>
            <w:tcW w:w="2382" w:type="dxa"/>
            <w:vAlign w:val="top"/>
          </w:tcPr>
          <w:p>
            <w:pPr>
              <w:spacing w:before="97" w:line="229" w:lineRule="auto"/>
              <w:ind w:left="115"/>
              <w:rPr>
                <w:del w:id="1360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1361" w:author="林社锡" w:date="2024-06-28T15:10:54Z">
              <w:r>
                <w:rPr>
                  <w:rFonts w:ascii="SimHei" w:hAnsi="SimHei" w:eastAsia="SimHei" w:cs="SimHei"/>
                  <w:spacing w:val="10"/>
                  <w:sz w:val="20"/>
                  <w:szCs w:val="20"/>
                </w:rPr>
                <w:delText>净</w:delText>
              </w:r>
            </w:del>
            <w:del w:id="1362" w:author="林社锡" w:date="2024-06-28T15:10:54Z">
              <w:r>
                <w:rPr>
                  <w:rFonts w:ascii="SimHei" w:hAnsi="SimHei" w:eastAsia="SimHei" w:cs="SimHei"/>
                  <w:spacing w:val="8"/>
                  <w:sz w:val="20"/>
                  <w:szCs w:val="20"/>
                </w:rPr>
                <w:delText>利润增长率</w:delText>
              </w:r>
            </w:del>
          </w:p>
        </w:tc>
        <w:tc>
          <w:tcPr>
            <w:tcW w:w="2084" w:type="dxa"/>
            <w:vAlign w:val="top"/>
          </w:tcPr>
          <w:p>
            <w:pPr>
              <w:tabs>
                <w:tab w:val="left" w:pos="1588"/>
              </w:tabs>
              <w:spacing w:before="59" w:line="333" w:lineRule="auto"/>
              <w:ind w:left="321"/>
              <w:rPr>
                <w:del w:id="1363" w:author="林社锡" w:date="2024-06-28T15:10:54Z"/>
                <w:rFonts w:ascii="Times New Roman" w:hAnsi="Times New Roman" w:eastAsia="Times New Roman" w:cs="Times New Roman"/>
                <w:sz w:val="20"/>
                <w:szCs w:val="20"/>
              </w:rPr>
            </w:pPr>
            <w:del w:id="1364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  <w:u w:val="single" w:color="auto"/>
                </w:rPr>
                <w:tab/>
              </w:r>
            </w:del>
            <w:del w:id="1365" w:author="林社锡" w:date="2024-06-28T15:10:54Z">
              <w:r>
                <w:rPr>
                  <w:rFonts w:ascii="Times New Roman" w:hAnsi="Times New Roman" w:eastAsia="Times New Roman" w:cs="Times New Roman"/>
                  <w:spacing w:val="1"/>
                  <w:sz w:val="20"/>
                  <w:szCs w:val="20"/>
                </w:rPr>
                <w:delText>%</w:delText>
              </w:r>
            </w:del>
          </w:p>
        </w:tc>
        <w:tc>
          <w:tcPr>
            <w:tcW w:w="1949" w:type="dxa"/>
            <w:vAlign w:val="top"/>
          </w:tcPr>
          <w:p>
            <w:pPr>
              <w:tabs>
                <w:tab w:val="left" w:pos="1521"/>
              </w:tabs>
              <w:spacing w:before="59" w:line="333" w:lineRule="auto"/>
              <w:ind w:left="253"/>
              <w:rPr>
                <w:del w:id="1366" w:author="林社锡" w:date="2024-06-28T15:10:54Z"/>
                <w:rFonts w:ascii="Times New Roman" w:hAnsi="Times New Roman" w:eastAsia="Times New Roman" w:cs="Times New Roman"/>
                <w:sz w:val="20"/>
                <w:szCs w:val="20"/>
              </w:rPr>
            </w:pPr>
            <w:del w:id="1367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  <w:u w:val="single" w:color="auto"/>
                </w:rPr>
                <w:tab/>
              </w:r>
            </w:del>
            <w:del w:id="1368" w:author="林社锡" w:date="2024-06-28T15:10:54Z">
              <w:r>
                <w:rPr>
                  <w:rFonts w:ascii="Times New Roman" w:hAnsi="Times New Roman" w:eastAsia="Times New Roman" w:cs="Times New Roman"/>
                  <w:spacing w:val="1"/>
                  <w:sz w:val="20"/>
                  <w:szCs w:val="20"/>
                </w:rPr>
                <w:delText>%</w:delText>
              </w:r>
            </w:del>
          </w:p>
        </w:tc>
        <w:tc>
          <w:tcPr>
            <w:tcW w:w="2298" w:type="dxa"/>
            <w:vAlign w:val="top"/>
          </w:tcPr>
          <w:p>
            <w:pPr>
              <w:tabs>
                <w:tab w:val="left" w:pos="1748"/>
              </w:tabs>
              <w:spacing w:before="59" w:line="333" w:lineRule="auto"/>
              <w:ind w:left="376"/>
              <w:rPr>
                <w:del w:id="1369" w:author="林社锡" w:date="2024-06-28T15:10:54Z"/>
                <w:rFonts w:ascii="Times New Roman" w:hAnsi="Times New Roman" w:eastAsia="Times New Roman" w:cs="Times New Roman"/>
                <w:sz w:val="20"/>
                <w:szCs w:val="20"/>
              </w:rPr>
            </w:pPr>
            <w:del w:id="1370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  <w:u w:val="single" w:color="auto"/>
                </w:rPr>
                <w:tab/>
              </w:r>
            </w:del>
            <w:del w:id="1371" w:author="林社锡" w:date="2024-06-28T15:10:54Z">
              <w:r>
                <w:rPr>
                  <w:rFonts w:ascii="Times New Roman" w:hAnsi="Times New Roman" w:eastAsia="Times New Roman" w:cs="Times New Roman"/>
                  <w:sz w:val="20"/>
                  <w:szCs w:val="20"/>
                </w:rPr>
                <w:delText>%</w:delText>
              </w:r>
            </w:del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del w:id="1372" w:author="林社锡" w:date="2024-06-28T15:10:54Z"/>
        </w:trPr>
        <w:tc>
          <w:tcPr>
            <w:tcW w:w="8713" w:type="dxa"/>
            <w:gridSpan w:val="4"/>
            <w:vAlign w:val="top"/>
          </w:tcPr>
          <w:p>
            <w:pPr>
              <w:spacing w:before="109" w:line="180" w:lineRule="auto"/>
              <w:ind w:left="2682"/>
              <w:rPr>
                <w:del w:id="1373" w:author="林社锡" w:date="2024-06-28T15:10:54Z"/>
                <w:rFonts w:ascii="Microsoft YaHei" w:hAnsi="Microsoft YaHei" w:eastAsia="Microsoft YaHei" w:cs="Microsoft YaHei"/>
                <w:sz w:val="23"/>
                <w:szCs w:val="23"/>
              </w:rPr>
            </w:pPr>
            <w:del w:id="1374" w:author="林社锡" w:date="2024-06-28T15:10:54Z">
              <w:r>
                <w:rPr>
                  <w:rFonts w:ascii="Microsoft YaHei" w:hAnsi="Microsoft YaHei" w:eastAsia="Microsoft YaHei" w:cs="Microsoft YaHei"/>
                  <w:spacing w:val="12"/>
                  <w:sz w:val="23"/>
                  <w:szCs w:val="23"/>
                  <w14:textOutline w14:w="4358" w14:cap="sq" w14:cmpd="sng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w:delText>三</w:delText>
              </w:r>
            </w:del>
            <w:del w:id="1375" w:author="林社锡" w:date="2024-06-28T15:10:54Z">
              <w:r>
                <w:rPr>
                  <w:rFonts w:ascii="Microsoft YaHei" w:hAnsi="Microsoft YaHei" w:eastAsia="Microsoft YaHei" w:cs="Microsoft YaHei"/>
                  <w:spacing w:val="10"/>
                  <w:sz w:val="23"/>
                  <w:szCs w:val="23"/>
                  <w14:textOutline w14:w="4358" w14:cap="sq" w14:cmpd="sng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w:delText>、主导产品和产业链配套情况</w:delText>
              </w:r>
            </w:del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  <w:del w:id="1376" w:author="林社锡" w:date="2024-06-28T15:10:54Z"/>
        </w:trPr>
        <w:tc>
          <w:tcPr>
            <w:tcW w:w="2382" w:type="dxa"/>
            <w:vAlign w:val="top"/>
          </w:tcPr>
          <w:p>
            <w:pPr>
              <w:spacing w:before="153" w:line="230" w:lineRule="auto"/>
              <w:ind w:left="119"/>
              <w:rPr>
                <w:del w:id="1377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1378" w:author="林社锡" w:date="2024-06-28T15:10:54Z">
              <w:r>
                <w:rPr>
                  <w:rFonts w:ascii="SimHei" w:hAnsi="SimHei" w:eastAsia="SimHei" w:cs="SimHei"/>
                  <w:spacing w:val="11"/>
                  <w:sz w:val="20"/>
                  <w:szCs w:val="20"/>
                </w:rPr>
                <w:delText>主</w:delText>
              </w:r>
            </w:del>
            <w:del w:id="1379" w:author="林社锡" w:date="2024-06-28T15:10:54Z">
              <w:r>
                <w:rPr>
                  <w:rFonts w:ascii="SimHei" w:hAnsi="SimHei" w:eastAsia="SimHei" w:cs="SimHei"/>
                  <w:spacing w:val="7"/>
                  <w:sz w:val="20"/>
                  <w:szCs w:val="20"/>
                </w:rPr>
                <w:delText>导产品名称</w:delText>
              </w:r>
            </w:del>
          </w:p>
        </w:tc>
        <w:tc>
          <w:tcPr>
            <w:tcW w:w="6331" w:type="dxa"/>
            <w:gridSpan w:val="3"/>
            <w:vAlign w:val="top"/>
          </w:tcPr>
          <w:p>
            <w:pPr>
              <w:rPr>
                <w:del w:id="1380" w:author="林社锡" w:date="2024-06-28T15:10:54Z"/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  <w:del w:id="1381" w:author="林社锡" w:date="2024-06-28T15:10:54Z"/>
        </w:trPr>
        <w:tc>
          <w:tcPr>
            <w:tcW w:w="2382" w:type="dxa"/>
            <w:vAlign w:val="top"/>
          </w:tcPr>
          <w:p>
            <w:pPr>
              <w:spacing w:before="151" w:line="231" w:lineRule="auto"/>
              <w:ind w:left="118"/>
              <w:rPr>
                <w:del w:id="1382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1383" w:author="林社锡" w:date="2024-06-28T15:10:54Z">
              <w:r>
                <w:rPr>
                  <w:rFonts w:ascii="SimHei" w:hAnsi="SimHei" w:eastAsia="SimHei" w:cs="SimHei"/>
                  <w:spacing w:val="10"/>
                  <w:sz w:val="20"/>
                  <w:szCs w:val="20"/>
                </w:rPr>
                <w:delText>所</w:delText>
              </w:r>
            </w:del>
            <w:del w:id="1384" w:author="林社锡" w:date="2024-06-28T15:10:54Z">
              <w:r>
                <w:rPr>
                  <w:rFonts w:ascii="SimHei" w:hAnsi="SimHei" w:eastAsia="SimHei" w:cs="SimHei"/>
                  <w:spacing w:val="7"/>
                  <w:sz w:val="20"/>
                  <w:szCs w:val="20"/>
                </w:rPr>
                <w:delText>属产业链</w:delText>
              </w:r>
            </w:del>
          </w:p>
        </w:tc>
        <w:tc>
          <w:tcPr>
            <w:tcW w:w="6331" w:type="dxa"/>
            <w:gridSpan w:val="3"/>
            <w:vAlign w:val="top"/>
          </w:tcPr>
          <w:p>
            <w:pPr>
              <w:rPr>
                <w:del w:id="1385" w:author="林社锡" w:date="2024-06-28T15:10:54Z"/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5" w:hRule="atLeast"/>
          <w:del w:id="1386" w:author="林社锡" w:date="2024-06-28T15:10:54Z"/>
        </w:trPr>
        <w:tc>
          <w:tcPr>
            <w:tcW w:w="2382" w:type="dxa"/>
            <w:vAlign w:val="top"/>
          </w:tcPr>
          <w:p>
            <w:pPr>
              <w:spacing w:line="276" w:lineRule="auto"/>
              <w:rPr>
                <w:del w:id="1387" w:author="林社锡" w:date="2024-06-28T15:10:54Z"/>
                <w:rFonts w:ascii="Arial"/>
                <w:sz w:val="21"/>
              </w:rPr>
            </w:pPr>
          </w:p>
          <w:p>
            <w:pPr>
              <w:spacing w:line="277" w:lineRule="auto"/>
              <w:rPr>
                <w:del w:id="1388" w:author="林社锡" w:date="2024-06-28T15:10:54Z"/>
                <w:rFonts w:ascii="Arial"/>
                <w:sz w:val="21"/>
              </w:rPr>
            </w:pPr>
          </w:p>
          <w:p>
            <w:pPr>
              <w:spacing w:line="277" w:lineRule="auto"/>
              <w:rPr>
                <w:del w:id="1389" w:author="林社锡" w:date="2024-06-28T15:10:54Z"/>
                <w:rFonts w:ascii="Arial"/>
                <w:sz w:val="21"/>
              </w:rPr>
            </w:pPr>
          </w:p>
          <w:p>
            <w:pPr>
              <w:spacing w:line="277" w:lineRule="auto"/>
              <w:rPr>
                <w:del w:id="1390" w:author="林社锡" w:date="2024-06-28T15:10:54Z"/>
                <w:rFonts w:ascii="Arial"/>
                <w:sz w:val="21"/>
              </w:rPr>
            </w:pPr>
          </w:p>
          <w:p>
            <w:pPr>
              <w:spacing w:line="277" w:lineRule="auto"/>
              <w:rPr>
                <w:del w:id="1391" w:author="林社锡" w:date="2024-06-28T15:10:54Z"/>
                <w:rFonts w:ascii="Arial"/>
                <w:sz w:val="21"/>
              </w:rPr>
            </w:pPr>
          </w:p>
          <w:p>
            <w:pPr>
              <w:spacing w:before="65" w:line="301" w:lineRule="auto"/>
              <w:ind w:left="117" w:right="171" w:firstLine="6"/>
              <w:rPr>
                <w:del w:id="1392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1393" w:author="林社锡" w:date="2024-06-28T15:10:54Z">
              <w:r>
                <w:rPr>
                  <w:rFonts w:ascii="SimHei" w:hAnsi="SimHei" w:eastAsia="SimHei" w:cs="SimHei"/>
                  <w:spacing w:val="9"/>
                  <w:sz w:val="20"/>
                  <w:szCs w:val="20"/>
                </w:rPr>
                <w:delText>与</w:delText>
              </w:r>
            </w:del>
            <w:del w:id="1394" w:author="林社锡" w:date="2024-06-28T15:10:54Z">
              <w:r>
                <w:rPr>
                  <w:rFonts w:ascii="SimHei" w:hAnsi="SimHei" w:eastAsia="SimHei" w:cs="SimHei"/>
                  <w:spacing w:val="8"/>
                  <w:sz w:val="20"/>
                  <w:szCs w:val="20"/>
                </w:rPr>
                <w:delText>行业龙头企业配套情</w:delText>
              </w:r>
            </w:del>
            <w:del w:id="1395" w:author="林社锡" w:date="2024-06-28T15:10:54Z">
              <w:r>
                <w:rPr>
                  <w:rFonts w:ascii="SimHei" w:hAnsi="SimHei" w:eastAsia="SimHei" w:cs="SimHei"/>
                  <w:sz w:val="20"/>
                  <w:szCs w:val="20"/>
                </w:rPr>
                <w:delText xml:space="preserve"> 况</w:delText>
              </w:r>
            </w:del>
          </w:p>
        </w:tc>
        <w:tc>
          <w:tcPr>
            <w:tcW w:w="6331" w:type="dxa"/>
            <w:gridSpan w:val="3"/>
            <w:vAlign w:val="top"/>
          </w:tcPr>
          <w:p>
            <w:pPr>
              <w:spacing w:before="189" w:line="219" w:lineRule="auto"/>
              <w:ind w:left="141"/>
              <w:rPr>
                <w:del w:id="1396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397" w:author="林社锡" w:date="2024-06-28T15:10:54Z">
              <w:r>
                <w:rPr>
                  <w:rFonts w:ascii="KaiTi" w:hAnsi="KaiTi" w:eastAsia="KaiTi" w:cs="KaiTi"/>
                  <w:spacing w:val="2"/>
                  <w:sz w:val="23"/>
                  <w:szCs w:val="23"/>
                </w:rPr>
                <w:delText>□</w:delText>
              </w:r>
            </w:del>
            <w:del w:id="1398" w:author="林社锡" w:date="2024-06-28T15:10:54Z">
              <w:r>
                <w:rPr>
                  <w:rFonts w:ascii="Microsoft YaHei" w:hAnsi="Microsoft YaHei" w:eastAsia="Microsoft YaHei" w:cs="Microsoft YaHei"/>
                  <w:spacing w:val="2"/>
                  <w:sz w:val="20"/>
                  <w:szCs w:val="20"/>
                </w:rPr>
                <w:delText>否</w:delText>
              </w:r>
            </w:del>
            <w:del w:id="1399" w:author="林社锡" w:date="2024-06-28T15:10:54Z">
              <w:r>
                <w:rPr>
                  <w:rFonts w:ascii="Microsoft YaHei" w:hAnsi="Microsoft YaHei" w:eastAsia="Microsoft YaHei" w:cs="Microsoft YaHei"/>
                  <w:spacing w:val="1"/>
                  <w:sz w:val="20"/>
                  <w:szCs w:val="20"/>
                </w:rPr>
                <w:delText xml:space="preserve">         </w:delText>
              </w:r>
            </w:del>
            <w:del w:id="1400" w:author="林社锡" w:date="2024-06-28T15:10:54Z">
              <w:r>
                <w:rPr>
                  <w:rFonts w:ascii="KaiTi" w:hAnsi="KaiTi" w:eastAsia="KaiTi" w:cs="KaiTi"/>
                  <w:spacing w:val="1"/>
                  <w:sz w:val="23"/>
                  <w:szCs w:val="23"/>
                </w:rPr>
                <w:delText>□</w:delText>
              </w:r>
            </w:del>
            <w:del w:id="1401" w:author="林社锡" w:date="2024-06-28T15:10:54Z">
              <w:r>
                <w:rPr>
                  <w:rFonts w:ascii="Microsoft YaHei" w:hAnsi="Microsoft YaHei" w:eastAsia="Microsoft YaHei" w:cs="Microsoft YaHei"/>
                  <w:spacing w:val="1"/>
                  <w:sz w:val="20"/>
                  <w:szCs w:val="20"/>
                </w:rPr>
                <w:delText>是   如是 ，请填写</w:delText>
              </w:r>
            </w:del>
          </w:p>
          <w:p>
            <w:pPr>
              <w:spacing w:before="166" w:line="215" w:lineRule="auto"/>
              <w:ind w:left="107" w:right="757"/>
              <w:rPr>
                <w:del w:id="1402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403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  <w14:textOutline w14:w="3795" w14:cap="sq" w14:cmpd="sng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w:delText>龙头企业</w:delText>
              </w:r>
            </w:del>
            <w:del w:id="1404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</w:rPr>
                <w:delText xml:space="preserve"> </w:delText>
              </w:r>
            </w:del>
            <w:del w:id="1405" w:author="林社锡" w:date="2024-06-28T15:10:54Z">
              <w:r>
                <w:rPr>
                  <w:rFonts w:ascii="Times New Roman" w:hAnsi="Times New Roman" w:eastAsia="Times New Roman" w:cs="Times New Roman"/>
                  <w:b/>
                  <w:bCs/>
                  <w:spacing w:val="-1"/>
                  <w:sz w:val="20"/>
                  <w:szCs w:val="20"/>
                </w:rPr>
                <w:delText>1</w:delText>
              </w:r>
            </w:del>
            <w:del w:id="1406" w:author="林社锡" w:date="2024-06-28T15:10:54Z">
              <w:r>
                <w:rPr>
                  <w:rFonts w:ascii="Times New Roman" w:hAnsi="Times New Roman" w:eastAsia="Times New Roman" w:cs="Times New Roman"/>
                  <w:spacing w:val="-1"/>
                  <w:sz w:val="20"/>
                  <w:szCs w:val="20"/>
                </w:rPr>
                <w:delText xml:space="preserve"> </w:delText>
              </w:r>
            </w:del>
            <w:del w:id="1407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  <w14:textOutline w14:w="3795" w14:cap="sq" w14:cmpd="sng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w:delText>名称</w:delText>
              </w:r>
            </w:del>
            <w:del w:id="1408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</w:rPr>
                <w:delText>：</w:delText>
              </w:r>
            </w:del>
            <w:del w:id="1409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  <w:u w:val="single" w:color="auto"/>
                </w:rPr>
                <w:delText xml:space="preserve">                                            </w:delText>
              </w:r>
            </w:del>
            <w:del w:id="1410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delText xml:space="preserve">                      </w:delText>
              </w:r>
            </w:del>
            <w:del w:id="1411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</w:rPr>
                <w:delText xml:space="preserve"> </w:delText>
              </w:r>
            </w:del>
            <w:del w:id="1412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</w:rPr>
                <w:delText>配套产品：</w:delText>
              </w:r>
            </w:del>
            <w:del w:id="1413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  <w:u w:val="single" w:color="auto"/>
                </w:rPr>
                <w:delText xml:space="preserve">                                     </w:delText>
              </w:r>
            </w:del>
            <w:del w:id="1414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delText xml:space="preserve">                                       </w:delText>
              </w:r>
            </w:del>
            <w:del w:id="1415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</w:rPr>
                <w:delText xml:space="preserve"> </w:delText>
              </w:r>
            </w:del>
            <w:del w:id="1416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</w:rPr>
                <w:delText>配套的重要性：</w:delText>
              </w:r>
            </w:del>
            <w:del w:id="1417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  <w:u w:val="single" w:color="auto"/>
                </w:rPr>
                <w:delText xml:space="preserve">                     </w:delText>
              </w:r>
            </w:del>
            <w:del w:id="1418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delText xml:space="preserve">                                                </w:delText>
              </w:r>
            </w:del>
            <w:del w:id="1419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</w:rPr>
                <w:delText xml:space="preserve"> </w:delText>
              </w:r>
            </w:del>
            <w:del w:id="1420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  <w14:textOutline w14:w="3795" w14:cap="sq" w14:cmpd="sng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w:delText>龙头企业</w:delText>
              </w:r>
            </w:del>
            <w:del w:id="1421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</w:rPr>
                <w:delText xml:space="preserve"> </w:delText>
              </w:r>
            </w:del>
            <w:del w:id="1422" w:author="林社锡" w:date="2024-06-28T15:10:54Z">
              <w:r>
                <w:rPr>
                  <w:rFonts w:ascii="Times New Roman" w:hAnsi="Times New Roman" w:eastAsia="Times New Roman" w:cs="Times New Roman"/>
                  <w:b/>
                  <w:bCs/>
                  <w:spacing w:val="-1"/>
                  <w:sz w:val="20"/>
                  <w:szCs w:val="20"/>
                </w:rPr>
                <w:delText>2</w:delText>
              </w:r>
            </w:del>
            <w:del w:id="1423" w:author="林社锡" w:date="2024-06-28T15:10:54Z">
              <w:r>
                <w:rPr>
                  <w:rFonts w:ascii="Times New Roman" w:hAnsi="Times New Roman" w:eastAsia="Times New Roman" w:cs="Times New Roman"/>
                  <w:spacing w:val="-1"/>
                  <w:sz w:val="20"/>
                  <w:szCs w:val="20"/>
                </w:rPr>
                <w:delText xml:space="preserve"> </w:delText>
              </w:r>
            </w:del>
            <w:del w:id="1424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  <w14:textOutline w14:w="3795" w14:cap="sq" w14:cmpd="sng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w:delText>名称</w:delText>
              </w:r>
            </w:del>
            <w:del w:id="1425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</w:rPr>
                <w:delText>：</w:delText>
              </w:r>
            </w:del>
            <w:del w:id="1426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  <w:u w:val="single" w:color="auto"/>
                </w:rPr>
                <w:delText xml:space="preserve">                                            </w:delText>
              </w:r>
            </w:del>
            <w:del w:id="1427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delText xml:space="preserve">                      </w:delText>
              </w:r>
            </w:del>
            <w:del w:id="1428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</w:rPr>
                <w:delText xml:space="preserve"> </w:delText>
              </w:r>
            </w:del>
            <w:del w:id="1429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</w:rPr>
                <w:delText>配套产品：</w:delText>
              </w:r>
            </w:del>
            <w:del w:id="1430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  <w:u w:val="single" w:color="auto"/>
                </w:rPr>
                <w:delText xml:space="preserve">                                     </w:delText>
              </w:r>
            </w:del>
            <w:del w:id="1431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delText xml:space="preserve">                                       </w:delText>
              </w:r>
            </w:del>
            <w:del w:id="1432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</w:rPr>
                <w:delText xml:space="preserve"> </w:delText>
              </w:r>
            </w:del>
            <w:del w:id="1433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</w:rPr>
                <w:delText>配套的重要性：</w:delText>
              </w:r>
            </w:del>
            <w:del w:id="1434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  <w:u w:val="single" w:color="auto"/>
                </w:rPr>
                <w:delText xml:space="preserve">                     </w:delText>
              </w:r>
            </w:del>
            <w:del w:id="1435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delText xml:space="preserve">                                                </w:delText>
              </w:r>
            </w:del>
            <w:del w:id="1436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</w:rPr>
                <w:delText xml:space="preserve"> </w:delText>
              </w:r>
            </w:del>
            <w:del w:id="1437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  <w14:textOutline w14:w="3795" w14:cap="sq" w14:cmpd="sng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w:delText>龙头企业</w:delText>
              </w:r>
            </w:del>
            <w:del w:id="1438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</w:rPr>
                <w:delText xml:space="preserve"> </w:delText>
              </w:r>
            </w:del>
            <w:del w:id="1439" w:author="林社锡" w:date="2024-06-28T15:10:54Z">
              <w:r>
                <w:rPr>
                  <w:rFonts w:ascii="Times New Roman" w:hAnsi="Times New Roman" w:eastAsia="Times New Roman" w:cs="Times New Roman"/>
                  <w:b/>
                  <w:bCs/>
                  <w:spacing w:val="-1"/>
                  <w:sz w:val="20"/>
                  <w:szCs w:val="20"/>
                </w:rPr>
                <w:delText>3</w:delText>
              </w:r>
            </w:del>
            <w:del w:id="1440" w:author="林社锡" w:date="2024-06-28T15:10:54Z">
              <w:r>
                <w:rPr>
                  <w:rFonts w:ascii="Times New Roman" w:hAnsi="Times New Roman" w:eastAsia="Times New Roman" w:cs="Times New Roman"/>
                  <w:spacing w:val="-1"/>
                  <w:sz w:val="20"/>
                  <w:szCs w:val="20"/>
                </w:rPr>
                <w:delText xml:space="preserve"> </w:delText>
              </w:r>
            </w:del>
            <w:del w:id="1441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  <w14:textOutline w14:w="3795" w14:cap="sq" w14:cmpd="sng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w:delText>名称</w:delText>
              </w:r>
            </w:del>
            <w:del w:id="1442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</w:rPr>
                <w:delText>：</w:delText>
              </w:r>
            </w:del>
            <w:del w:id="1443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  <w:u w:val="single" w:color="auto"/>
                </w:rPr>
                <w:delText xml:space="preserve">                                            </w:delText>
              </w:r>
            </w:del>
            <w:del w:id="1444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delText xml:space="preserve">                      </w:delText>
              </w:r>
            </w:del>
            <w:del w:id="1445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</w:rPr>
                <w:delText xml:space="preserve"> </w:delText>
              </w:r>
            </w:del>
            <w:del w:id="1446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</w:rPr>
                <w:delText>配套产品：</w:delText>
              </w:r>
            </w:del>
            <w:del w:id="1447" w:author="林社锡" w:date="2024-06-28T15:10:54Z">
              <w:r>
                <w:rPr>
                  <w:rFonts w:ascii="Microsoft YaHei" w:hAnsi="Microsoft YaHei" w:eastAsia="Microsoft YaHei" w:cs="Microsoft YaHei"/>
                  <w:spacing w:val="-1"/>
                  <w:sz w:val="20"/>
                  <w:szCs w:val="20"/>
                  <w:u w:val="single" w:color="auto"/>
                </w:rPr>
                <w:delText xml:space="preserve">                                     </w:delText>
              </w:r>
            </w:del>
            <w:del w:id="1448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delText xml:space="preserve">                                       </w:delText>
              </w:r>
            </w:del>
            <w:del w:id="1449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</w:rPr>
                <w:delText xml:space="preserve"> </w:delText>
              </w:r>
            </w:del>
            <w:del w:id="1450" w:author="林社锡" w:date="2024-06-28T15:10:54Z">
              <w:r>
                <w:rPr>
                  <w:rFonts w:ascii="Microsoft YaHei" w:hAnsi="Microsoft YaHei" w:eastAsia="Microsoft YaHei" w:cs="Microsoft YaHei"/>
                  <w:spacing w:val="11"/>
                  <w:sz w:val="20"/>
                  <w:szCs w:val="20"/>
                </w:rPr>
                <w:delText>配</w:delText>
              </w:r>
            </w:del>
            <w:del w:id="1451" w:author="林社锡" w:date="2024-06-28T15:10:54Z">
              <w:r>
                <w:rPr>
                  <w:rFonts w:ascii="Microsoft YaHei" w:hAnsi="Microsoft YaHei" w:eastAsia="Microsoft YaHei" w:cs="Microsoft YaHei"/>
                  <w:spacing w:val="8"/>
                  <w:sz w:val="20"/>
                  <w:szCs w:val="20"/>
                </w:rPr>
                <w:delText>套的重要性：</w:delText>
              </w:r>
            </w:del>
            <w:del w:id="1452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delText xml:space="preserve">                                                                     </w:delText>
              </w:r>
            </w:del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del w:id="1453" w:author="林社锡" w:date="2024-06-28T15:10:54Z"/>
        </w:trPr>
        <w:tc>
          <w:tcPr>
            <w:tcW w:w="8713" w:type="dxa"/>
            <w:gridSpan w:val="4"/>
            <w:vAlign w:val="top"/>
          </w:tcPr>
          <w:p>
            <w:pPr>
              <w:spacing w:before="110" w:line="179" w:lineRule="auto"/>
              <w:ind w:left="2463"/>
              <w:rPr>
                <w:del w:id="1454" w:author="林社锡" w:date="2024-06-28T15:10:54Z"/>
                <w:rFonts w:ascii="Microsoft YaHei" w:hAnsi="Microsoft YaHei" w:eastAsia="Microsoft YaHei" w:cs="Microsoft YaHei"/>
                <w:sz w:val="23"/>
                <w:szCs w:val="23"/>
              </w:rPr>
            </w:pPr>
            <w:del w:id="1455" w:author="林社锡" w:date="2024-06-28T15:10:54Z">
              <w:r>
                <w:rPr>
                  <w:rFonts w:ascii="Microsoft YaHei" w:hAnsi="Microsoft YaHei" w:eastAsia="Microsoft YaHei" w:cs="Microsoft YaHei"/>
                  <w:spacing w:val="9"/>
                  <w:sz w:val="23"/>
                  <w:szCs w:val="23"/>
                  <w14:textOutline w14:w="4358" w14:cap="sq" w14:cmpd="sng">
                    <w14:solidFill>
                      <w14:srgbClr w14:val="000000"/>
                    </w14:solidFill>
                    <w14:prstDash w14:val="solid"/>
                    <w14:bevel/>
                  </w14:textOutline>
                </w:rPr>
                <w:delText>四、“三新”“一强”推进计划情况</w:delText>
              </w:r>
            </w:del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3" w:hRule="atLeast"/>
          <w:del w:id="1456" w:author="林社锡" w:date="2024-06-28T15:10:54Z"/>
        </w:trPr>
        <w:tc>
          <w:tcPr>
            <w:tcW w:w="2382" w:type="dxa"/>
            <w:vAlign w:val="top"/>
          </w:tcPr>
          <w:p>
            <w:pPr>
              <w:spacing w:line="306" w:lineRule="auto"/>
              <w:rPr>
                <w:del w:id="1457" w:author="林社锡" w:date="2024-06-28T15:10:54Z"/>
                <w:rFonts w:ascii="Arial"/>
                <w:sz w:val="21"/>
              </w:rPr>
            </w:pPr>
          </w:p>
          <w:p>
            <w:pPr>
              <w:spacing w:line="307" w:lineRule="auto"/>
              <w:rPr>
                <w:del w:id="1458" w:author="林社锡" w:date="2024-06-28T15:10:54Z"/>
                <w:rFonts w:ascii="Arial"/>
                <w:sz w:val="21"/>
              </w:rPr>
            </w:pPr>
          </w:p>
          <w:p>
            <w:pPr>
              <w:spacing w:before="65" w:line="230" w:lineRule="auto"/>
              <w:ind w:left="114"/>
              <w:rPr>
                <w:del w:id="1459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1460" w:author="林社锡" w:date="2024-06-28T15:10:54Z">
              <w:r>
                <w:rPr>
                  <w:rFonts w:ascii="SimHei" w:hAnsi="SimHei" w:eastAsia="SimHei" w:cs="SimHei"/>
                  <w:spacing w:val="11"/>
                  <w:sz w:val="20"/>
                  <w:szCs w:val="20"/>
                </w:rPr>
                <w:delText>推</w:delText>
              </w:r>
            </w:del>
            <w:del w:id="1461" w:author="林社锡" w:date="2024-06-28T15:10:54Z">
              <w:r>
                <w:rPr>
                  <w:rFonts w:ascii="SimHei" w:hAnsi="SimHei" w:eastAsia="SimHei" w:cs="SimHei"/>
                  <w:spacing w:val="8"/>
                  <w:sz w:val="20"/>
                  <w:szCs w:val="20"/>
                </w:rPr>
                <w:delText>进计划名称</w:delText>
              </w:r>
            </w:del>
          </w:p>
        </w:tc>
        <w:tc>
          <w:tcPr>
            <w:tcW w:w="6331" w:type="dxa"/>
            <w:gridSpan w:val="3"/>
            <w:vAlign w:val="top"/>
          </w:tcPr>
          <w:p>
            <w:pPr>
              <w:rPr>
                <w:del w:id="1462" w:author="林社锡" w:date="2024-06-28T15:10:54Z"/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6" w:hRule="atLeast"/>
          <w:del w:id="1463" w:author="林社锡" w:date="2024-06-28T15:10:54Z"/>
        </w:trPr>
        <w:tc>
          <w:tcPr>
            <w:tcW w:w="2382" w:type="dxa"/>
            <w:vAlign w:val="top"/>
          </w:tcPr>
          <w:p>
            <w:pPr>
              <w:spacing w:line="307" w:lineRule="auto"/>
              <w:rPr>
                <w:del w:id="1464" w:author="林社锡" w:date="2024-06-28T15:10:54Z"/>
                <w:rFonts w:ascii="Arial"/>
                <w:sz w:val="21"/>
              </w:rPr>
            </w:pPr>
          </w:p>
          <w:p>
            <w:pPr>
              <w:spacing w:line="308" w:lineRule="auto"/>
              <w:rPr>
                <w:del w:id="1465" w:author="林社锡" w:date="2024-06-28T15:10:54Z"/>
                <w:rFonts w:ascii="Arial"/>
                <w:sz w:val="21"/>
              </w:rPr>
            </w:pPr>
          </w:p>
          <w:p>
            <w:pPr>
              <w:spacing w:before="65" w:line="230" w:lineRule="auto"/>
              <w:ind w:left="114"/>
              <w:rPr>
                <w:del w:id="1466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1467" w:author="林社锡" w:date="2024-06-28T15:10:54Z">
              <w:r>
                <w:rPr>
                  <w:rFonts w:ascii="SimHei" w:hAnsi="SimHei" w:eastAsia="SimHei" w:cs="SimHei"/>
                  <w:spacing w:val="8"/>
                  <w:sz w:val="20"/>
                  <w:szCs w:val="20"/>
                </w:rPr>
                <w:delText>投资总</w:delText>
              </w:r>
            </w:del>
            <w:del w:id="1468" w:author="林社锡" w:date="2024-06-28T15:10:54Z">
              <w:r>
                <w:rPr>
                  <w:rFonts w:ascii="SimHei" w:hAnsi="SimHei" w:eastAsia="SimHei" w:cs="SimHei"/>
                  <w:spacing w:val="7"/>
                  <w:sz w:val="20"/>
                  <w:szCs w:val="20"/>
                </w:rPr>
                <w:delText>额</w:delText>
              </w:r>
            </w:del>
          </w:p>
        </w:tc>
        <w:tc>
          <w:tcPr>
            <w:tcW w:w="6331" w:type="dxa"/>
            <w:gridSpan w:val="3"/>
            <w:vAlign w:val="top"/>
          </w:tcPr>
          <w:p>
            <w:pPr>
              <w:spacing w:line="293" w:lineRule="auto"/>
              <w:rPr>
                <w:del w:id="1469" w:author="林社锡" w:date="2024-06-28T15:10:54Z"/>
                <w:rFonts w:ascii="Arial"/>
                <w:sz w:val="21"/>
              </w:rPr>
            </w:pPr>
          </w:p>
          <w:p>
            <w:pPr>
              <w:spacing w:line="293" w:lineRule="auto"/>
              <w:rPr>
                <w:del w:id="1470" w:author="林社锡" w:date="2024-06-28T15:10:54Z"/>
                <w:rFonts w:ascii="Arial"/>
                <w:sz w:val="21"/>
              </w:rPr>
            </w:pPr>
          </w:p>
          <w:p>
            <w:pPr>
              <w:spacing w:before="86" w:line="197" w:lineRule="auto"/>
              <w:ind w:left="102"/>
              <w:rPr>
                <w:del w:id="1471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472" w:author="林社锡" w:date="2024-06-28T15:10:54Z">
              <w:r>
                <w:rPr>
                  <w:rFonts w:ascii="Times New Roman" w:hAnsi="Times New Roman" w:eastAsia="Times New Roman" w:cs="Times New Roman"/>
                  <w:spacing w:val="6"/>
                  <w:sz w:val="20"/>
                  <w:szCs w:val="20"/>
                </w:rPr>
                <w:delText>__________</w:delText>
              </w:r>
            </w:del>
            <w:del w:id="1473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delText>万</w:delText>
              </w:r>
            </w:del>
            <w:del w:id="1474" w:author="林社锡" w:date="2024-06-28T15:10:54Z">
              <w:r>
                <w:rPr>
                  <w:rFonts w:ascii="Microsoft YaHei" w:hAnsi="Microsoft YaHei" w:eastAsia="Microsoft YaHei" w:cs="Microsoft YaHei"/>
                  <w:spacing w:val="4"/>
                  <w:sz w:val="20"/>
                  <w:szCs w:val="20"/>
                </w:rPr>
                <w:delText>元</w:delText>
              </w:r>
            </w:del>
          </w:p>
        </w:tc>
      </w:tr>
    </w:tbl>
    <w:p>
      <w:pPr>
        <w:spacing w:line="265" w:lineRule="auto"/>
        <w:rPr>
          <w:del w:id="1475" w:author="林社锡" w:date="2024-06-28T15:10:54Z"/>
          <w:rFonts w:ascii="Arial"/>
          <w:sz w:val="21"/>
        </w:rPr>
      </w:pPr>
    </w:p>
    <w:p>
      <w:pPr>
        <w:spacing w:line="265" w:lineRule="auto"/>
        <w:rPr>
          <w:del w:id="1476" w:author="林社锡" w:date="2024-06-28T15:10:54Z"/>
          <w:rFonts w:ascii="Arial"/>
          <w:sz w:val="21"/>
        </w:rPr>
      </w:pPr>
    </w:p>
    <w:p>
      <w:pPr>
        <w:spacing w:line="266" w:lineRule="auto"/>
        <w:rPr>
          <w:del w:id="1477" w:author="林社锡" w:date="2024-06-28T15:10:54Z"/>
          <w:rFonts w:ascii="Arial"/>
          <w:sz w:val="21"/>
        </w:rPr>
      </w:pPr>
    </w:p>
    <w:p>
      <w:pPr>
        <w:spacing w:line="266" w:lineRule="auto"/>
        <w:rPr>
          <w:del w:id="1478" w:author="林社锡" w:date="2024-06-28T15:10:54Z"/>
          <w:rFonts w:ascii="Arial"/>
          <w:sz w:val="21"/>
        </w:rPr>
      </w:pPr>
    </w:p>
    <w:p>
      <w:pPr>
        <w:spacing w:line="266" w:lineRule="auto"/>
        <w:rPr>
          <w:del w:id="1479" w:author="林社锡" w:date="2024-06-28T15:10:54Z"/>
          <w:rFonts w:ascii="Arial"/>
          <w:sz w:val="21"/>
        </w:rPr>
      </w:pPr>
    </w:p>
    <w:p>
      <w:pPr>
        <w:spacing w:line="266" w:lineRule="auto"/>
        <w:rPr>
          <w:del w:id="1480" w:author="林社锡" w:date="2024-06-28T15:10:54Z"/>
          <w:rFonts w:ascii="Arial"/>
          <w:sz w:val="21"/>
        </w:rPr>
      </w:pPr>
    </w:p>
    <w:p>
      <w:pPr>
        <w:spacing w:before="73" w:line="239" w:lineRule="auto"/>
        <w:ind w:left="116"/>
        <w:rPr>
          <w:del w:id="1481" w:author="林社锡" w:date="2024-06-28T15:10:54Z"/>
          <w:rFonts w:ascii="Microsoft YaHei" w:hAnsi="Microsoft YaHei" w:eastAsia="Microsoft YaHei" w:cs="Microsoft YaHei"/>
          <w:sz w:val="17"/>
          <w:szCs w:val="17"/>
        </w:rPr>
      </w:pPr>
      <w:del w:id="1482" w:author="林社锡" w:date="2024-06-28T15:10:54Z">
        <w:bookmarkStart w:id="1" w:name="_bookmark2"/>
        <w:bookmarkEnd w:id="1"/>
        <w:r>
          <w:rPr>
            <w:rFonts w:ascii="Times New Roman" w:hAnsi="Times New Roman" w:eastAsia="Times New Roman" w:cs="Times New Roman"/>
            <w:spacing w:val="24"/>
            <w:sz w:val="17"/>
            <w:szCs w:val="17"/>
          </w:rPr>
          <w:delText>2</w:delText>
        </w:r>
      </w:del>
      <w:del w:id="1483" w:author="林社锡" w:date="2024-06-28T15:10:54Z">
        <w:r>
          <w:rPr>
            <w:rFonts w:ascii="Times New Roman" w:hAnsi="Times New Roman" w:eastAsia="Times New Roman" w:cs="Times New Roman"/>
            <w:spacing w:val="18"/>
            <w:sz w:val="17"/>
            <w:szCs w:val="17"/>
          </w:rPr>
          <w:delText>.</w:delText>
        </w:r>
      </w:del>
      <w:del w:id="1484" w:author="林社锡" w:date="2024-06-28T15:10:54Z">
        <w:r>
          <w:rPr>
            <w:rFonts w:ascii="Microsoft YaHei" w:hAnsi="Microsoft YaHei" w:eastAsia="Microsoft YaHei" w:cs="Microsoft YaHei"/>
            <w:spacing w:val="12"/>
            <w:sz w:val="17"/>
            <w:szCs w:val="17"/>
          </w:rPr>
          <w:delText>毛利率</w:delText>
        </w:r>
      </w:del>
      <w:del w:id="1485" w:author="林社锡" w:date="2024-06-28T15:10:54Z">
        <w:r>
          <w:rPr>
            <w:rFonts w:ascii="Times New Roman" w:hAnsi="Times New Roman" w:eastAsia="Times New Roman" w:cs="Times New Roman"/>
            <w:spacing w:val="12"/>
            <w:sz w:val="17"/>
            <w:szCs w:val="17"/>
          </w:rPr>
          <w:delText xml:space="preserve">= </w:delText>
        </w:r>
      </w:del>
      <w:del w:id="1486" w:author="林社锡" w:date="2024-06-28T15:10:54Z">
        <w:r>
          <w:rPr>
            <w:rFonts w:ascii="Microsoft YaHei" w:hAnsi="Microsoft YaHei" w:eastAsia="Microsoft YaHei" w:cs="Microsoft YaHei"/>
            <w:spacing w:val="12"/>
            <w:sz w:val="17"/>
            <w:szCs w:val="17"/>
          </w:rPr>
          <w:delText>(主营业务收入</w:delText>
        </w:r>
      </w:del>
      <w:del w:id="1487" w:author="林社锡" w:date="2024-06-28T15:10:54Z">
        <w:r>
          <w:rPr>
            <w:rFonts w:ascii="Times New Roman" w:hAnsi="Times New Roman" w:eastAsia="Times New Roman" w:cs="Times New Roman"/>
            <w:spacing w:val="12"/>
            <w:sz w:val="17"/>
            <w:szCs w:val="17"/>
          </w:rPr>
          <w:delText>-</w:delText>
        </w:r>
      </w:del>
      <w:del w:id="1488" w:author="林社锡" w:date="2024-06-28T15:10:54Z">
        <w:r>
          <w:rPr>
            <w:rFonts w:ascii="Microsoft YaHei" w:hAnsi="Microsoft YaHei" w:eastAsia="Microsoft YaHei" w:cs="Microsoft YaHei"/>
            <w:spacing w:val="12"/>
            <w:sz w:val="17"/>
            <w:szCs w:val="17"/>
          </w:rPr>
          <w:delText xml:space="preserve">主营业务成本) </w:delText>
        </w:r>
      </w:del>
      <w:del w:id="1489" w:author="林社锡" w:date="2024-06-28T15:10:54Z">
        <w:r>
          <w:rPr>
            <w:rFonts w:ascii="Times New Roman" w:hAnsi="Times New Roman" w:eastAsia="Times New Roman" w:cs="Times New Roman"/>
            <w:spacing w:val="12"/>
            <w:sz w:val="17"/>
            <w:szCs w:val="17"/>
          </w:rPr>
          <w:delText>/</w:delText>
        </w:r>
      </w:del>
      <w:del w:id="1490" w:author="林社锡" w:date="2024-06-28T15:10:54Z">
        <w:r>
          <w:rPr>
            <w:rFonts w:ascii="Microsoft YaHei" w:hAnsi="Microsoft YaHei" w:eastAsia="Microsoft YaHei" w:cs="Microsoft YaHei"/>
            <w:spacing w:val="12"/>
            <w:sz w:val="17"/>
            <w:szCs w:val="17"/>
          </w:rPr>
          <w:delText>主营业务收入</w:delText>
        </w:r>
      </w:del>
    </w:p>
    <w:p>
      <w:pPr>
        <w:rPr>
          <w:del w:id="1491" w:author="林社锡" w:date="2024-06-28T15:10:54Z"/>
        </w:rPr>
        <w:sectPr>
          <w:footerReference r:id="rId11" w:type="default"/>
          <w:pgSz w:w="11906" w:h="16839"/>
          <w:pgMar w:top="1431" w:right="1500" w:bottom="1216" w:left="1687" w:header="0" w:footer="999" w:gutter="0"/>
          <w:cols w:space="720" w:num="1"/>
        </w:sectPr>
      </w:pPr>
    </w:p>
    <w:p>
      <w:pPr>
        <w:spacing w:line="91" w:lineRule="auto"/>
        <w:rPr>
          <w:del w:id="1492" w:author="林社锡" w:date="2024-06-28T15:10:54Z"/>
          <w:rFonts w:ascii="Arial"/>
          <w:sz w:val="2"/>
        </w:rPr>
      </w:pPr>
    </w:p>
    <w:tbl>
      <w:tblPr>
        <w:tblStyle w:val="5"/>
        <w:tblW w:w="871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69"/>
        <w:gridCol w:w="1828"/>
        <w:gridCol w:w="471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7" w:hRule="atLeast"/>
          <w:del w:id="1493" w:author="林社锡" w:date="2024-06-28T15:10:54Z"/>
        </w:trPr>
        <w:tc>
          <w:tcPr>
            <w:tcW w:w="2169" w:type="dxa"/>
            <w:vAlign w:val="top"/>
          </w:tcPr>
          <w:p>
            <w:pPr>
              <w:spacing w:line="241" w:lineRule="auto"/>
              <w:rPr>
                <w:del w:id="1494" w:author="林社锡" w:date="2024-06-28T15:10:54Z"/>
                <w:rFonts w:ascii="Arial"/>
                <w:sz w:val="21"/>
              </w:rPr>
            </w:pPr>
          </w:p>
          <w:p>
            <w:pPr>
              <w:spacing w:line="241" w:lineRule="auto"/>
              <w:rPr>
                <w:del w:id="1495" w:author="林社锡" w:date="2024-06-28T15:10:54Z"/>
                <w:rFonts w:ascii="Arial"/>
                <w:sz w:val="21"/>
              </w:rPr>
            </w:pPr>
          </w:p>
          <w:p>
            <w:pPr>
              <w:spacing w:line="242" w:lineRule="auto"/>
              <w:rPr>
                <w:del w:id="1496" w:author="林社锡" w:date="2024-06-28T15:10:54Z"/>
                <w:rFonts w:ascii="Arial"/>
                <w:sz w:val="21"/>
              </w:rPr>
            </w:pPr>
          </w:p>
          <w:p>
            <w:pPr>
              <w:spacing w:before="65" w:line="231" w:lineRule="auto"/>
              <w:ind w:left="114"/>
              <w:rPr>
                <w:del w:id="1497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1498" w:author="林社锡" w:date="2024-06-28T15:10:54Z">
              <w:r>
                <w:rPr>
                  <w:rFonts w:ascii="SimHei" w:hAnsi="SimHei" w:eastAsia="SimHei" w:cs="SimHei"/>
                  <w:spacing w:val="9"/>
                  <w:sz w:val="20"/>
                  <w:szCs w:val="20"/>
                </w:rPr>
                <w:delText>推进计划具体情</w:delText>
              </w:r>
            </w:del>
            <w:del w:id="1499" w:author="林社锡" w:date="2024-06-28T15:10:54Z">
              <w:r>
                <w:rPr>
                  <w:rFonts w:ascii="SimHei" w:hAnsi="SimHei" w:eastAsia="SimHei" w:cs="SimHei"/>
                  <w:spacing w:val="8"/>
                  <w:sz w:val="20"/>
                  <w:szCs w:val="20"/>
                </w:rPr>
                <w:delText>况</w:delText>
              </w:r>
            </w:del>
          </w:p>
        </w:tc>
        <w:tc>
          <w:tcPr>
            <w:tcW w:w="6544" w:type="dxa"/>
            <w:gridSpan w:val="2"/>
            <w:vAlign w:val="top"/>
          </w:tcPr>
          <w:p>
            <w:pPr>
              <w:spacing w:line="274" w:lineRule="auto"/>
              <w:rPr>
                <w:del w:id="1500" w:author="林社锡" w:date="2024-06-28T15:10:54Z"/>
                <w:rFonts w:ascii="Arial"/>
                <w:sz w:val="21"/>
              </w:rPr>
            </w:pPr>
          </w:p>
          <w:p>
            <w:pPr>
              <w:spacing w:line="275" w:lineRule="auto"/>
              <w:rPr>
                <w:del w:id="1501" w:author="林社锡" w:date="2024-06-28T15:10:54Z"/>
                <w:rFonts w:ascii="Arial"/>
                <w:sz w:val="21"/>
              </w:rPr>
            </w:pPr>
          </w:p>
          <w:p>
            <w:pPr>
              <w:spacing w:before="85" w:line="230" w:lineRule="auto"/>
              <w:ind w:left="107" w:right="108" w:hanging="3"/>
              <w:rPr>
                <w:del w:id="1502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503" w:author="林社锡" w:date="2024-06-28T15:10:54Z">
              <w:r>
                <w:rPr>
                  <w:rFonts w:ascii="Microsoft YaHei" w:hAnsi="Microsoft YaHei" w:eastAsia="Microsoft YaHei" w:cs="Microsoft YaHei"/>
                  <w:spacing w:val="12"/>
                  <w:sz w:val="20"/>
                  <w:szCs w:val="20"/>
                </w:rPr>
                <w:delText>请按“三</w:delText>
              </w:r>
            </w:del>
            <w:del w:id="1504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delText>新</w:delText>
              </w:r>
            </w:del>
            <w:del w:id="1505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delText xml:space="preserve">”“一强”推进计划 (附 </w:delText>
              </w:r>
            </w:del>
            <w:del w:id="1506" w:author="林社锡" w:date="2024-06-28T15:10:54Z">
              <w:r>
                <w:rPr>
                  <w:rFonts w:ascii="Times New Roman" w:hAnsi="Times New Roman" w:eastAsia="Times New Roman" w:cs="Times New Roman"/>
                  <w:spacing w:val="6"/>
                  <w:sz w:val="20"/>
                  <w:szCs w:val="20"/>
                </w:rPr>
                <w:delText xml:space="preserve">3- 1 </w:delText>
              </w:r>
            </w:del>
            <w:del w:id="1507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delText>) 填写，并作为本信息表附件</w:delText>
              </w:r>
            </w:del>
            <w:del w:id="1508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</w:rPr>
                <w:delText xml:space="preserve"> </w:delText>
              </w:r>
            </w:del>
            <w:del w:id="1509" w:author="林社锡" w:date="2024-06-28T15:10:54Z">
              <w:r>
                <w:rPr>
                  <w:rFonts w:ascii="Microsoft YaHei" w:hAnsi="Microsoft YaHei" w:eastAsia="Microsoft YaHei" w:cs="Microsoft YaHei"/>
                  <w:spacing w:val="10"/>
                  <w:sz w:val="20"/>
                  <w:szCs w:val="20"/>
                </w:rPr>
                <w:delText>一</w:delText>
              </w:r>
            </w:del>
            <w:del w:id="1510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delText>并装订提供。</w:delText>
              </w:r>
            </w:del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4" w:hRule="atLeast"/>
          <w:del w:id="1511" w:author="林社锡" w:date="2024-06-28T15:10:54Z"/>
        </w:trPr>
        <w:tc>
          <w:tcPr>
            <w:tcW w:w="2169" w:type="dxa"/>
            <w:vMerge w:val="restart"/>
            <w:tcBorders>
              <w:bottom w:val="nil"/>
            </w:tcBorders>
            <w:vAlign w:val="top"/>
          </w:tcPr>
          <w:p>
            <w:pPr>
              <w:spacing w:line="266" w:lineRule="auto"/>
              <w:rPr>
                <w:del w:id="1512" w:author="林社锡" w:date="2024-06-28T15:10:54Z"/>
                <w:rFonts w:ascii="Arial"/>
                <w:sz w:val="21"/>
              </w:rPr>
            </w:pPr>
          </w:p>
          <w:p>
            <w:pPr>
              <w:spacing w:line="266" w:lineRule="auto"/>
              <w:rPr>
                <w:del w:id="1513" w:author="林社锡" w:date="2024-06-28T15:10:54Z"/>
                <w:rFonts w:ascii="Arial"/>
                <w:sz w:val="21"/>
              </w:rPr>
            </w:pPr>
          </w:p>
          <w:p>
            <w:pPr>
              <w:spacing w:line="266" w:lineRule="auto"/>
              <w:rPr>
                <w:del w:id="1514" w:author="林社锡" w:date="2024-06-28T15:10:54Z"/>
                <w:rFonts w:ascii="Arial"/>
                <w:sz w:val="21"/>
              </w:rPr>
            </w:pPr>
          </w:p>
          <w:p>
            <w:pPr>
              <w:spacing w:line="266" w:lineRule="auto"/>
              <w:rPr>
                <w:del w:id="1515" w:author="林社锡" w:date="2024-06-28T15:10:54Z"/>
                <w:rFonts w:ascii="Arial"/>
                <w:sz w:val="21"/>
              </w:rPr>
            </w:pPr>
          </w:p>
          <w:p>
            <w:pPr>
              <w:spacing w:line="266" w:lineRule="auto"/>
              <w:rPr>
                <w:del w:id="1516" w:author="林社锡" w:date="2024-06-28T15:10:54Z"/>
                <w:rFonts w:ascii="Arial"/>
                <w:sz w:val="21"/>
              </w:rPr>
            </w:pPr>
          </w:p>
          <w:p>
            <w:pPr>
              <w:spacing w:line="266" w:lineRule="auto"/>
              <w:rPr>
                <w:del w:id="1517" w:author="林社锡" w:date="2024-06-28T15:10:54Z"/>
                <w:rFonts w:ascii="Arial"/>
                <w:sz w:val="21"/>
              </w:rPr>
            </w:pPr>
          </w:p>
          <w:p>
            <w:pPr>
              <w:spacing w:line="267" w:lineRule="auto"/>
              <w:rPr>
                <w:del w:id="1518" w:author="林社锡" w:date="2024-06-28T15:10:54Z"/>
                <w:rFonts w:ascii="Arial"/>
                <w:sz w:val="21"/>
              </w:rPr>
            </w:pPr>
          </w:p>
          <w:p>
            <w:pPr>
              <w:spacing w:before="65" w:line="229" w:lineRule="auto"/>
              <w:ind w:left="114"/>
              <w:rPr>
                <w:del w:id="1519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1520" w:author="林社锡" w:date="2024-06-28T15:10:54Z">
              <w:r>
                <w:rPr>
                  <w:rFonts w:ascii="SimHei" w:hAnsi="SimHei" w:eastAsia="SimHei" w:cs="SimHei"/>
                  <w:spacing w:val="10"/>
                  <w:sz w:val="20"/>
                  <w:szCs w:val="20"/>
                </w:rPr>
                <w:delText>投</w:delText>
              </w:r>
            </w:del>
            <w:del w:id="1521" w:author="林社锡" w:date="2024-06-28T15:10:54Z">
              <w:r>
                <w:rPr>
                  <w:rFonts w:ascii="SimHei" w:hAnsi="SimHei" w:eastAsia="SimHei" w:cs="SimHei"/>
                  <w:spacing w:val="9"/>
                  <w:sz w:val="20"/>
                  <w:szCs w:val="20"/>
                </w:rPr>
                <w:delText>资方向和绩效目标</w:delText>
              </w:r>
            </w:del>
          </w:p>
        </w:tc>
        <w:tc>
          <w:tcPr>
            <w:tcW w:w="1828" w:type="dxa"/>
            <w:vAlign w:val="top"/>
          </w:tcPr>
          <w:p>
            <w:pPr>
              <w:spacing w:line="366" w:lineRule="auto"/>
              <w:rPr>
                <w:del w:id="1522" w:author="林社锡" w:date="2024-06-28T15:10:54Z"/>
                <w:rFonts w:ascii="Arial"/>
                <w:sz w:val="21"/>
              </w:rPr>
            </w:pPr>
          </w:p>
          <w:p>
            <w:pPr>
              <w:spacing w:before="86" w:line="208" w:lineRule="auto"/>
              <w:ind w:left="124"/>
              <w:rPr>
                <w:del w:id="1523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524" w:author="林社锡" w:date="2024-06-28T15:10:54Z">
              <w:r>
                <w:rPr>
                  <w:rFonts w:ascii="Microsoft YaHei" w:hAnsi="Microsoft YaHei" w:eastAsia="Microsoft YaHei" w:cs="Microsoft YaHei"/>
                  <w:spacing w:val="19"/>
                  <w:sz w:val="20"/>
                  <w:szCs w:val="20"/>
                </w:rPr>
                <w:delText>□</w:delText>
              </w:r>
            </w:del>
            <w:del w:id="1525" w:author="林社锡" w:date="2024-06-28T15:10:54Z">
              <w:r>
                <w:rPr>
                  <w:rFonts w:ascii="Microsoft YaHei" w:hAnsi="Microsoft YaHei" w:eastAsia="Microsoft YaHei" w:cs="Microsoft YaHei"/>
                  <w:spacing w:val="18"/>
                  <w:sz w:val="20"/>
                  <w:szCs w:val="20"/>
                </w:rPr>
                <w:delText>打造新动能</w:delText>
              </w:r>
            </w:del>
          </w:p>
        </w:tc>
        <w:tc>
          <w:tcPr>
            <w:tcW w:w="4716" w:type="dxa"/>
            <w:vAlign w:val="top"/>
          </w:tcPr>
          <w:p>
            <w:pPr>
              <w:spacing w:before="304" w:line="197" w:lineRule="auto"/>
              <w:ind w:left="111"/>
              <w:rPr>
                <w:del w:id="1526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527" w:author="林社锡" w:date="2024-06-28T15:10:54Z">
              <w:r>
                <w:rPr>
                  <w:rFonts w:ascii="Microsoft YaHei" w:hAnsi="Microsoft YaHei" w:eastAsia="Microsoft YaHei" w:cs="Microsoft YaHei"/>
                  <w:spacing w:val="8"/>
                  <w:sz w:val="20"/>
                  <w:szCs w:val="20"/>
                </w:rPr>
                <w:delText>投资额</w:delText>
              </w:r>
            </w:del>
            <w:del w:id="1528" w:author="林社锡" w:date="2024-06-28T15:10:54Z">
              <w:r>
                <w:rPr>
                  <w:rFonts w:ascii="Times New Roman" w:hAnsi="Times New Roman" w:eastAsia="Times New Roman" w:cs="Times New Roman"/>
                  <w:spacing w:val="8"/>
                  <w:sz w:val="20"/>
                  <w:szCs w:val="20"/>
                </w:rPr>
                <w:delText>:</w:delText>
              </w:r>
            </w:del>
            <w:del w:id="1529" w:author="林社锡" w:date="2024-06-28T15:10:54Z">
              <w:r>
                <w:rPr>
                  <w:rFonts w:ascii="Times New Roman" w:hAnsi="Times New Roman" w:eastAsia="Times New Roman" w:cs="Times New Roman"/>
                  <w:spacing w:val="7"/>
                  <w:sz w:val="20"/>
                  <w:szCs w:val="20"/>
                </w:rPr>
                <w:delText xml:space="preserve"> </w:delText>
              </w:r>
            </w:del>
            <w:del w:id="1530" w:author="林社锡" w:date="2024-06-28T15:10:54Z">
              <w:r>
                <w:rPr>
                  <w:rFonts w:ascii="Times New Roman" w:hAnsi="Times New Roman" w:eastAsia="Times New Roman" w:cs="Times New Roman"/>
                  <w:spacing w:val="4"/>
                  <w:sz w:val="20"/>
                  <w:szCs w:val="20"/>
                </w:rPr>
                <w:delText>__________</w:delText>
              </w:r>
            </w:del>
            <w:del w:id="1531" w:author="林社锡" w:date="2024-06-28T15:10:54Z">
              <w:r>
                <w:rPr>
                  <w:rFonts w:ascii="Microsoft YaHei" w:hAnsi="Microsoft YaHei" w:eastAsia="Microsoft YaHei" w:cs="Microsoft YaHei"/>
                  <w:spacing w:val="4"/>
                  <w:sz w:val="20"/>
                  <w:szCs w:val="20"/>
                </w:rPr>
                <w:delText>万元 ，具体目标或标志性</w:delText>
              </w:r>
            </w:del>
          </w:p>
          <w:p>
            <w:pPr>
              <w:spacing w:before="17" w:line="208" w:lineRule="auto"/>
              <w:ind w:left="110"/>
              <w:rPr>
                <w:del w:id="1532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533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delText>成</w:delText>
              </w:r>
            </w:del>
            <w:del w:id="1534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delText>果：</w:delText>
              </w:r>
            </w:del>
            <w:del w:id="1535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delText xml:space="preserve">                                                                   </w:delText>
              </w:r>
            </w:del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del w:id="1536" w:author="林社锡" w:date="2024-06-28T15:10:54Z"/>
        </w:trPr>
        <w:tc>
          <w:tcPr>
            <w:tcW w:w="21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del w:id="1537" w:author="林社锡" w:date="2024-06-28T15:10:54Z"/>
                <w:rFonts w:ascii="Arial"/>
                <w:sz w:val="21"/>
              </w:rPr>
            </w:pPr>
          </w:p>
        </w:tc>
        <w:tc>
          <w:tcPr>
            <w:tcW w:w="1828" w:type="dxa"/>
            <w:vAlign w:val="top"/>
          </w:tcPr>
          <w:p>
            <w:pPr>
              <w:spacing w:line="305" w:lineRule="auto"/>
              <w:rPr>
                <w:del w:id="1538" w:author="林社锡" w:date="2024-06-28T15:10:54Z"/>
                <w:rFonts w:ascii="Arial"/>
                <w:sz w:val="21"/>
              </w:rPr>
            </w:pPr>
          </w:p>
          <w:p>
            <w:pPr>
              <w:spacing w:before="85" w:line="207" w:lineRule="auto"/>
              <w:ind w:left="124"/>
              <w:rPr>
                <w:del w:id="1539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540" w:author="林社锡" w:date="2024-06-28T15:10:54Z">
              <w:r>
                <w:rPr>
                  <w:rFonts w:ascii="Microsoft YaHei" w:hAnsi="Microsoft YaHei" w:eastAsia="Microsoft YaHei" w:cs="Microsoft YaHei"/>
                  <w:spacing w:val="19"/>
                  <w:sz w:val="20"/>
                  <w:szCs w:val="20"/>
                </w:rPr>
                <w:delText>□</w:delText>
              </w:r>
            </w:del>
            <w:del w:id="1541" w:author="林社锡" w:date="2024-06-28T15:10:54Z">
              <w:r>
                <w:rPr>
                  <w:rFonts w:ascii="Microsoft YaHei" w:hAnsi="Microsoft YaHei" w:eastAsia="Microsoft YaHei" w:cs="Microsoft YaHei"/>
                  <w:spacing w:val="18"/>
                  <w:sz w:val="20"/>
                  <w:szCs w:val="20"/>
                </w:rPr>
                <w:delText>攻坚新技术</w:delText>
              </w:r>
            </w:del>
          </w:p>
        </w:tc>
        <w:tc>
          <w:tcPr>
            <w:tcW w:w="4716" w:type="dxa"/>
            <w:vAlign w:val="top"/>
          </w:tcPr>
          <w:p>
            <w:pPr>
              <w:spacing w:before="242" w:line="197" w:lineRule="auto"/>
              <w:ind w:left="111"/>
              <w:rPr>
                <w:del w:id="1542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543" w:author="林社锡" w:date="2024-06-28T15:10:54Z">
              <w:r>
                <w:rPr>
                  <w:rFonts w:ascii="Microsoft YaHei" w:hAnsi="Microsoft YaHei" w:eastAsia="Microsoft YaHei" w:cs="Microsoft YaHei"/>
                  <w:spacing w:val="8"/>
                  <w:sz w:val="20"/>
                  <w:szCs w:val="20"/>
                </w:rPr>
                <w:delText>投资额</w:delText>
              </w:r>
            </w:del>
            <w:del w:id="1544" w:author="林社锡" w:date="2024-06-28T15:10:54Z">
              <w:r>
                <w:rPr>
                  <w:rFonts w:ascii="Times New Roman" w:hAnsi="Times New Roman" w:eastAsia="Times New Roman" w:cs="Times New Roman"/>
                  <w:spacing w:val="8"/>
                  <w:sz w:val="20"/>
                  <w:szCs w:val="20"/>
                </w:rPr>
                <w:delText>:</w:delText>
              </w:r>
            </w:del>
            <w:del w:id="1545" w:author="林社锡" w:date="2024-06-28T15:10:54Z">
              <w:r>
                <w:rPr>
                  <w:rFonts w:ascii="Times New Roman" w:hAnsi="Times New Roman" w:eastAsia="Times New Roman" w:cs="Times New Roman"/>
                  <w:spacing w:val="7"/>
                  <w:sz w:val="20"/>
                  <w:szCs w:val="20"/>
                </w:rPr>
                <w:delText xml:space="preserve"> </w:delText>
              </w:r>
            </w:del>
            <w:del w:id="1546" w:author="林社锡" w:date="2024-06-28T15:10:54Z">
              <w:r>
                <w:rPr>
                  <w:rFonts w:ascii="Times New Roman" w:hAnsi="Times New Roman" w:eastAsia="Times New Roman" w:cs="Times New Roman"/>
                  <w:spacing w:val="4"/>
                  <w:sz w:val="20"/>
                  <w:szCs w:val="20"/>
                </w:rPr>
                <w:delText>__________</w:delText>
              </w:r>
            </w:del>
            <w:del w:id="1547" w:author="林社锡" w:date="2024-06-28T15:10:54Z">
              <w:r>
                <w:rPr>
                  <w:rFonts w:ascii="Microsoft YaHei" w:hAnsi="Microsoft YaHei" w:eastAsia="Microsoft YaHei" w:cs="Microsoft YaHei"/>
                  <w:spacing w:val="4"/>
                  <w:sz w:val="20"/>
                  <w:szCs w:val="20"/>
                </w:rPr>
                <w:delText>万元 ，具体目标或标志性</w:delText>
              </w:r>
            </w:del>
          </w:p>
          <w:p>
            <w:pPr>
              <w:spacing w:before="18" w:line="208" w:lineRule="auto"/>
              <w:ind w:left="110"/>
              <w:rPr>
                <w:del w:id="1548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549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delText>成</w:delText>
              </w:r>
            </w:del>
            <w:del w:id="1550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delText>果：</w:delText>
              </w:r>
            </w:del>
            <w:del w:id="1551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delText xml:space="preserve">                                                                   </w:delText>
              </w:r>
            </w:del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del w:id="1552" w:author="林社锡" w:date="2024-06-28T15:10:54Z"/>
        </w:trPr>
        <w:tc>
          <w:tcPr>
            <w:tcW w:w="21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del w:id="1553" w:author="林社锡" w:date="2024-06-28T15:10:54Z"/>
                <w:rFonts w:ascii="Arial"/>
                <w:sz w:val="21"/>
              </w:rPr>
            </w:pPr>
          </w:p>
        </w:tc>
        <w:tc>
          <w:tcPr>
            <w:tcW w:w="1828" w:type="dxa"/>
            <w:vAlign w:val="top"/>
          </w:tcPr>
          <w:p>
            <w:pPr>
              <w:spacing w:line="304" w:lineRule="auto"/>
              <w:rPr>
                <w:del w:id="1554" w:author="林社锡" w:date="2024-06-28T15:10:54Z"/>
                <w:rFonts w:ascii="Arial"/>
                <w:sz w:val="21"/>
              </w:rPr>
            </w:pPr>
          </w:p>
          <w:p>
            <w:pPr>
              <w:spacing w:before="86" w:line="208" w:lineRule="auto"/>
              <w:ind w:left="124"/>
              <w:rPr>
                <w:del w:id="1555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556" w:author="林社锡" w:date="2024-06-28T15:10:54Z">
              <w:r>
                <w:rPr>
                  <w:rFonts w:ascii="Microsoft YaHei" w:hAnsi="Microsoft YaHei" w:eastAsia="Microsoft YaHei" w:cs="Microsoft YaHei"/>
                  <w:spacing w:val="19"/>
                  <w:sz w:val="20"/>
                  <w:szCs w:val="20"/>
                </w:rPr>
                <w:delText>□</w:delText>
              </w:r>
            </w:del>
            <w:del w:id="1557" w:author="林社锡" w:date="2024-06-28T15:10:54Z">
              <w:r>
                <w:rPr>
                  <w:rFonts w:ascii="Microsoft YaHei" w:hAnsi="Microsoft YaHei" w:eastAsia="Microsoft YaHei" w:cs="Microsoft YaHei"/>
                  <w:spacing w:val="18"/>
                  <w:sz w:val="20"/>
                  <w:szCs w:val="20"/>
                </w:rPr>
                <w:delText>开发新产品</w:delText>
              </w:r>
            </w:del>
          </w:p>
        </w:tc>
        <w:tc>
          <w:tcPr>
            <w:tcW w:w="4716" w:type="dxa"/>
            <w:vAlign w:val="top"/>
          </w:tcPr>
          <w:p>
            <w:pPr>
              <w:spacing w:before="243" w:line="197" w:lineRule="auto"/>
              <w:ind w:left="111"/>
              <w:rPr>
                <w:del w:id="1558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559" w:author="林社锡" w:date="2024-06-28T15:10:54Z">
              <w:r>
                <w:rPr>
                  <w:rFonts w:ascii="Microsoft YaHei" w:hAnsi="Microsoft YaHei" w:eastAsia="Microsoft YaHei" w:cs="Microsoft YaHei"/>
                  <w:spacing w:val="8"/>
                  <w:sz w:val="20"/>
                  <w:szCs w:val="20"/>
                </w:rPr>
                <w:delText>投资额</w:delText>
              </w:r>
            </w:del>
            <w:del w:id="1560" w:author="林社锡" w:date="2024-06-28T15:10:54Z">
              <w:r>
                <w:rPr>
                  <w:rFonts w:ascii="Times New Roman" w:hAnsi="Times New Roman" w:eastAsia="Times New Roman" w:cs="Times New Roman"/>
                  <w:spacing w:val="8"/>
                  <w:sz w:val="20"/>
                  <w:szCs w:val="20"/>
                </w:rPr>
                <w:delText>:</w:delText>
              </w:r>
            </w:del>
            <w:del w:id="1561" w:author="林社锡" w:date="2024-06-28T15:10:54Z">
              <w:r>
                <w:rPr>
                  <w:rFonts w:ascii="Times New Roman" w:hAnsi="Times New Roman" w:eastAsia="Times New Roman" w:cs="Times New Roman"/>
                  <w:spacing w:val="7"/>
                  <w:sz w:val="20"/>
                  <w:szCs w:val="20"/>
                </w:rPr>
                <w:delText xml:space="preserve"> </w:delText>
              </w:r>
            </w:del>
            <w:del w:id="1562" w:author="林社锡" w:date="2024-06-28T15:10:54Z">
              <w:r>
                <w:rPr>
                  <w:rFonts w:ascii="Times New Roman" w:hAnsi="Times New Roman" w:eastAsia="Times New Roman" w:cs="Times New Roman"/>
                  <w:spacing w:val="4"/>
                  <w:sz w:val="20"/>
                  <w:szCs w:val="20"/>
                </w:rPr>
                <w:delText>__________</w:delText>
              </w:r>
            </w:del>
            <w:del w:id="1563" w:author="林社锡" w:date="2024-06-28T15:10:54Z">
              <w:r>
                <w:rPr>
                  <w:rFonts w:ascii="Microsoft YaHei" w:hAnsi="Microsoft YaHei" w:eastAsia="Microsoft YaHei" w:cs="Microsoft YaHei"/>
                  <w:spacing w:val="4"/>
                  <w:sz w:val="20"/>
                  <w:szCs w:val="20"/>
                </w:rPr>
                <w:delText>万元 ，具体目标或标志性</w:delText>
              </w:r>
            </w:del>
          </w:p>
          <w:p>
            <w:pPr>
              <w:spacing w:before="18" w:line="208" w:lineRule="auto"/>
              <w:ind w:left="110"/>
              <w:rPr>
                <w:del w:id="1564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565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delText>成</w:delText>
              </w:r>
            </w:del>
            <w:del w:id="1566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delText>果：</w:delText>
              </w:r>
            </w:del>
            <w:del w:id="1567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delText xml:space="preserve">                                                                   </w:delText>
              </w:r>
            </w:del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del w:id="1568" w:author="林社锡" w:date="2024-06-28T15:10:54Z"/>
        </w:trPr>
        <w:tc>
          <w:tcPr>
            <w:tcW w:w="216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del w:id="1569" w:author="林社锡" w:date="2024-06-28T15:10:54Z"/>
                <w:rFonts w:ascii="Arial"/>
                <w:sz w:val="21"/>
              </w:rPr>
            </w:pPr>
          </w:p>
        </w:tc>
        <w:tc>
          <w:tcPr>
            <w:tcW w:w="1828" w:type="dxa"/>
            <w:vAlign w:val="top"/>
          </w:tcPr>
          <w:p>
            <w:pPr>
              <w:spacing w:line="304" w:lineRule="auto"/>
              <w:rPr>
                <w:del w:id="1570" w:author="林社锡" w:date="2024-06-28T15:10:54Z"/>
                <w:rFonts w:ascii="Arial"/>
                <w:sz w:val="21"/>
              </w:rPr>
            </w:pPr>
          </w:p>
          <w:p>
            <w:pPr>
              <w:spacing w:before="86" w:line="208" w:lineRule="auto"/>
              <w:ind w:left="124"/>
              <w:rPr>
                <w:del w:id="1571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572" w:author="林社锡" w:date="2024-06-28T15:10:54Z">
              <w:r>
                <w:rPr>
                  <w:rFonts w:ascii="Microsoft YaHei" w:hAnsi="Microsoft YaHei" w:eastAsia="Microsoft YaHei" w:cs="Microsoft YaHei"/>
                  <w:spacing w:val="17"/>
                  <w:sz w:val="20"/>
                  <w:szCs w:val="20"/>
                </w:rPr>
                <w:delText>□增强配套能</w:delText>
              </w:r>
            </w:del>
            <w:del w:id="1573" w:author="林社锡" w:date="2024-06-28T15:10:54Z">
              <w:r>
                <w:rPr>
                  <w:rFonts w:ascii="Microsoft YaHei" w:hAnsi="Microsoft YaHei" w:eastAsia="Microsoft YaHei" w:cs="Microsoft YaHei"/>
                  <w:spacing w:val="16"/>
                  <w:sz w:val="20"/>
                  <w:szCs w:val="20"/>
                </w:rPr>
                <w:delText>力</w:delText>
              </w:r>
            </w:del>
          </w:p>
        </w:tc>
        <w:tc>
          <w:tcPr>
            <w:tcW w:w="4716" w:type="dxa"/>
            <w:vAlign w:val="top"/>
          </w:tcPr>
          <w:p>
            <w:pPr>
              <w:spacing w:before="242" w:line="197" w:lineRule="auto"/>
              <w:ind w:left="111"/>
              <w:rPr>
                <w:del w:id="1574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575" w:author="林社锡" w:date="2024-06-28T15:10:54Z">
              <w:r>
                <w:rPr>
                  <w:rFonts w:ascii="Microsoft YaHei" w:hAnsi="Microsoft YaHei" w:eastAsia="Microsoft YaHei" w:cs="Microsoft YaHei"/>
                  <w:spacing w:val="8"/>
                  <w:sz w:val="20"/>
                  <w:szCs w:val="20"/>
                </w:rPr>
                <w:delText>投资额</w:delText>
              </w:r>
            </w:del>
            <w:del w:id="1576" w:author="林社锡" w:date="2024-06-28T15:10:54Z">
              <w:r>
                <w:rPr>
                  <w:rFonts w:ascii="Times New Roman" w:hAnsi="Times New Roman" w:eastAsia="Times New Roman" w:cs="Times New Roman"/>
                  <w:spacing w:val="8"/>
                  <w:sz w:val="20"/>
                  <w:szCs w:val="20"/>
                </w:rPr>
                <w:delText>:</w:delText>
              </w:r>
            </w:del>
            <w:del w:id="1577" w:author="林社锡" w:date="2024-06-28T15:10:54Z">
              <w:r>
                <w:rPr>
                  <w:rFonts w:ascii="Times New Roman" w:hAnsi="Times New Roman" w:eastAsia="Times New Roman" w:cs="Times New Roman"/>
                  <w:spacing w:val="7"/>
                  <w:sz w:val="20"/>
                  <w:szCs w:val="20"/>
                </w:rPr>
                <w:delText xml:space="preserve"> </w:delText>
              </w:r>
            </w:del>
            <w:del w:id="1578" w:author="林社锡" w:date="2024-06-28T15:10:54Z">
              <w:r>
                <w:rPr>
                  <w:rFonts w:ascii="Times New Roman" w:hAnsi="Times New Roman" w:eastAsia="Times New Roman" w:cs="Times New Roman"/>
                  <w:spacing w:val="4"/>
                  <w:sz w:val="20"/>
                  <w:szCs w:val="20"/>
                </w:rPr>
                <w:delText>__________</w:delText>
              </w:r>
            </w:del>
            <w:del w:id="1579" w:author="林社锡" w:date="2024-06-28T15:10:54Z">
              <w:r>
                <w:rPr>
                  <w:rFonts w:ascii="Microsoft YaHei" w:hAnsi="Microsoft YaHei" w:eastAsia="Microsoft YaHei" w:cs="Microsoft YaHei"/>
                  <w:spacing w:val="4"/>
                  <w:sz w:val="20"/>
                  <w:szCs w:val="20"/>
                </w:rPr>
                <w:delText>万元 ，具体目标或标志性</w:delText>
              </w:r>
            </w:del>
          </w:p>
          <w:p>
            <w:pPr>
              <w:spacing w:before="17" w:line="208" w:lineRule="auto"/>
              <w:ind w:left="110"/>
              <w:rPr>
                <w:del w:id="1580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581" w:author="林社锡" w:date="2024-06-28T15:10:54Z">
              <w:r>
                <w:rPr>
                  <w:rFonts w:ascii="Microsoft YaHei" w:hAnsi="Microsoft YaHei" w:eastAsia="Microsoft YaHei" w:cs="Microsoft YaHei"/>
                  <w:spacing w:val="7"/>
                  <w:sz w:val="20"/>
                  <w:szCs w:val="20"/>
                </w:rPr>
                <w:delText>成</w:delText>
              </w:r>
            </w:del>
            <w:del w:id="1582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delText>果：</w:delText>
              </w:r>
            </w:del>
            <w:del w:id="1583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  <w:u w:val="single" w:color="auto"/>
                </w:rPr>
                <w:delText xml:space="preserve">                                                                   </w:delText>
              </w:r>
            </w:del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5" w:hRule="atLeast"/>
          <w:del w:id="1584" w:author="林社锡" w:date="2024-06-28T15:10:54Z"/>
        </w:trPr>
        <w:tc>
          <w:tcPr>
            <w:tcW w:w="2169" w:type="dxa"/>
            <w:vAlign w:val="top"/>
          </w:tcPr>
          <w:p>
            <w:pPr>
              <w:spacing w:line="241" w:lineRule="auto"/>
              <w:rPr>
                <w:del w:id="1585" w:author="林社锡" w:date="2024-06-28T15:10:54Z"/>
                <w:rFonts w:ascii="Arial"/>
                <w:sz w:val="21"/>
              </w:rPr>
            </w:pPr>
          </w:p>
          <w:p>
            <w:pPr>
              <w:spacing w:line="241" w:lineRule="auto"/>
              <w:rPr>
                <w:del w:id="1586" w:author="林社锡" w:date="2024-06-28T15:10:54Z"/>
                <w:rFonts w:ascii="Arial"/>
                <w:sz w:val="21"/>
              </w:rPr>
            </w:pPr>
          </w:p>
          <w:p>
            <w:pPr>
              <w:spacing w:line="241" w:lineRule="auto"/>
              <w:rPr>
                <w:del w:id="1587" w:author="林社锡" w:date="2024-06-28T15:10:54Z"/>
                <w:rFonts w:ascii="Arial"/>
                <w:sz w:val="21"/>
              </w:rPr>
            </w:pPr>
          </w:p>
          <w:p>
            <w:pPr>
              <w:spacing w:line="241" w:lineRule="auto"/>
              <w:rPr>
                <w:del w:id="1588" w:author="林社锡" w:date="2024-06-28T15:10:54Z"/>
                <w:rFonts w:ascii="Arial"/>
                <w:sz w:val="21"/>
              </w:rPr>
            </w:pPr>
          </w:p>
          <w:p>
            <w:pPr>
              <w:spacing w:line="241" w:lineRule="auto"/>
              <w:rPr>
                <w:del w:id="1589" w:author="林社锡" w:date="2024-06-28T15:10:54Z"/>
                <w:rFonts w:ascii="Arial"/>
                <w:sz w:val="21"/>
              </w:rPr>
            </w:pPr>
          </w:p>
          <w:p>
            <w:pPr>
              <w:spacing w:line="242" w:lineRule="auto"/>
              <w:rPr>
                <w:del w:id="1590" w:author="林社锡" w:date="2024-06-28T15:10:54Z"/>
                <w:rFonts w:ascii="Arial"/>
                <w:sz w:val="21"/>
              </w:rPr>
            </w:pPr>
          </w:p>
          <w:p>
            <w:pPr>
              <w:spacing w:before="65" w:line="296" w:lineRule="auto"/>
              <w:ind w:left="116" w:right="114" w:hanging="2"/>
              <w:rPr>
                <w:del w:id="1591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1592" w:author="林社锡" w:date="2024-06-28T15:10:54Z">
              <w:r>
                <w:rPr>
                  <w:rFonts w:ascii="SimHei" w:hAnsi="SimHei" w:eastAsia="SimHei" w:cs="SimHei"/>
                  <w:spacing w:val="10"/>
                  <w:sz w:val="20"/>
                  <w:szCs w:val="20"/>
                </w:rPr>
                <w:delText>企</w:delText>
              </w:r>
            </w:del>
            <w:del w:id="1593" w:author="林社锡" w:date="2024-06-28T15:10:54Z">
              <w:r>
                <w:rPr>
                  <w:rFonts w:ascii="SimHei" w:hAnsi="SimHei" w:eastAsia="SimHei" w:cs="SimHei"/>
                  <w:spacing w:val="9"/>
                  <w:sz w:val="20"/>
                  <w:szCs w:val="20"/>
                </w:rPr>
                <w:delText>业总体情况简要介</w:delText>
              </w:r>
            </w:del>
            <w:del w:id="1594" w:author="林社锡" w:date="2024-06-28T15:10:54Z">
              <w:r>
                <w:rPr>
                  <w:rFonts w:ascii="SimHei" w:hAnsi="SimHei" w:eastAsia="SimHei" w:cs="SimHei"/>
                  <w:sz w:val="20"/>
                  <w:szCs w:val="20"/>
                </w:rPr>
                <w:delText xml:space="preserve"> </w:delText>
              </w:r>
            </w:del>
            <w:del w:id="1595" w:author="林社锡" w:date="2024-06-28T15:10:54Z">
              <w:r>
                <w:rPr>
                  <w:rFonts w:ascii="SimHei" w:hAnsi="SimHei" w:eastAsia="SimHei" w:cs="SimHei"/>
                  <w:spacing w:val="10"/>
                  <w:sz w:val="20"/>
                  <w:szCs w:val="20"/>
                </w:rPr>
                <w:delText>绍</w:delText>
              </w:r>
            </w:del>
            <w:del w:id="1596" w:author="林社锡" w:date="2024-06-28T15:10:54Z">
              <w:r>
                <w:rPr>
                  <w:rFonts w:ascii="SimHei" w:hAnsi="SimHei" w:eastAsia="SimHei" w:cs="SimHei"/>
                  <w:spacing w:val="6"/>
                  <w:sz w:val="20"/>
                  <w:szCs w:val="20"/>
                </w:rPr>
                <w:delText xml:space="preserve"> (</w:delText>
              </w:r>
            </w:del>
            <w:del w:id="1597" w:author="林社锡" w:date="2024-06-28T15:10:54Z">
              <w:r>
                <w:rPr>
                  <w:rFonts w:ascii="Times New Roman" w:hAnsi="Times New Roman" w:eastAsia="Times New Roman" w:cs="Times New Roman"/>
                  <w:spacing w:val="6"/>
                  <w:sz w:val="20"/>
                  <w:szCs w:val="20"/>
                </w:rPr>
                <w:delText xml:space="preserve">2000 </w:delText>
              </w:r>
            </w:del>
            <w:del w:id="1598" w:author="林社锡" w:date="2024-06-28T15:10:54Z">
              <w:r>
                <w:rPr>
                  <w:rFonts w:ascii="SimHei" w:hAnsi="SimHei" w:eastAsia="SimHei" w:cs="SimHei"/>
                  <w:spacing w:val="6"/>
                  <w:sz w:val="20"/>
                  <w:szCs w:val="20"/>
                </w:rPr>
                <w:delText>字以内，请</w:delText>
              </w:r>
            </w:del>
            <w:del w:id="1599" w:author="林社锡" w:date="2024-06-28T15:10:54Z">
              <w:r>
                <w:rPr>
                  <w:rFonts w:ascii="SimHei" w:hAnsi="SimHei" w:eastAsia="SimHei" w:cs="SimHei"/>
                  <w:sz w:val="20"/>
                  <w:szCs w:val="20"/>
                </w:rPr>
                <w:delText xml:space="preserve"> </w:delText>
              </w:r>
            </w:del>
            <w:del w:id="1600" w:author="林社锡" w:date="2024-06-28T15:10:54Z">
              <w:r>
                <w:rPr>
                  <w:rFonts w:ascii="SimHei" w:hAnsi="SimHei" w:eastAsia="SimHei" w:cs="SimHei"/>
                  <w:spacing w:val="8"/>
                  <w:sz w:val="20"/>
                  <w:szCs w:val="20"/>
                </w:rPr>
                <w:delText>勿</w:delText>
              </w:r>
            </w:del>
            <w:del w:id="1601" w:author="林社锡" w:date="2024-06-28T15:10:54Z">
              <w:r>
                <w:rPr>
                  <w:rFonts w:ascii="SimHei" w:hAnsi="SimHei" w:eastAsia="SimHei" w:cs="SimHei"/>
                  <w:spacing w:val="5"/>
                  <w:sz w:val="20"/>
                  <w:szCs w:val="20"/>
                </w:rPr>
                <w:delText>另附页)</w:delText>
              </w:r>
            </w:del>
          </w:p>
        </w:tc>
        <w:tc>
          <w:tcPr>
            <w:tcW w:w="6544" w:type="dxa"/>
            <w:gridSpan w:val="2"/>
            <w:vAlign w:val="top"/>
          </w:tcPr>
          <w:p>
            <w:pPr>
              <w:spacing w:line="286" w:lineRule="auto"/>
              <w:rPr>
                <w:del w:id="1602" w:author="林社锡" w:date="2024-06-28T15:10:54Z"/>
                <w:rFonts w:ascii="Arial"/>
                <w:sz w:val="21"/>
              </w:rPr>
            </w:pPr>
          </w:p>
          <w:p>
            <w:pPr>
              <w:spacing w:line="286" w:lineRule="auto"/>
              <w:rPr>
                <w:del w:id="1603" w:author="林社锡" w:date="2024-06-28T15:10:54Z"/>
                <w:rFonts w:ascii="Arial"/>
                <w:sz w:val="21"/>
              </w:rPr>
            </w:pPr>
          </w:p>
          <w:p>
            <w:pPr>
              <w:spacing w:line="287" w:lineRule="auto"/>
              <w:rPr>
                <w:del w:id="1604" w:author="林社锡" w:date="2024-06-28T15:10:54Z"/>
                <w:rFonts w:ascii="Arial"/>
                <w:sz w:val="21"/>
              </w:rPr>
            </w:pPr>
          </w:p>
          <w:p>
            <w:pPr>
              <w:spacing w:line="287" w:lineRule="auto"/>
              <w:rPr>
                <w:del w:id="1605" w:author="林社锡" w:date="2024-06-28T15:10:54Z"/>
                <w:rFonts w:ascii="Arial"/>
                <w:sz w:val="21"/>
              </w:rPr>
            </w:pPr>
          </w:p>
          <w:p>
            <w:pPr>
              <w:spacing w:before="86" w:line="209" w:lineRule="auto"/>
              <w:ind w:left="124" w:right="137" w:hanging="16"/>
              <w:rPr>
                <w:del w:id="1606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607" w:author="林社锡" w:date="2024-06-28T15:10:54Z">
              <w:r>
                <w:rPr>
                  <w:rFonts w:ascii="Microsoft YaHei" w:hAnsi="Microsoft YaHei" w:eastAsia="Microsoft YaHei" w:cs="Microsoft YaHei"/>
                  <w:spacing w:val="10"/>
                  <w:sz w:val="20"/>
                  <w:szCs w:val="20"/>
                </w:rPr>
                <w:delText>一、</w:delText>
              </w:r>
            </w:del>
            <w:del w:id="1608" w:author="林社锡" w:date="2024-06-28T15:10:54Z">
              <w:r>
                <w:rPr>
                  <w:rFonts w:ascii="Microsoft YaHei" w:hAnsi="Microsoft YaHei" w:eastAsia="Microsoft YaHei" w:cs="Microsoft YaHei"/>
                  <w:spacing w:val="9"/>
                  <w:sz w:val="20"/>
                  <w:szCs w:val="20"/>
                </w:rPr>
                <w:delText>企</w:delText>
              </w:r>
            </w:del>
            <w:del w:id="1609" w:author="林社锡" w:date="2024-06-28T15:10:54Z">
              <w:r>
                <w:rPr>
                  <w:rFonts w:ascii="Microsoft YaHei" w:hAnsi="Microsoft YaHei" w:eastAsia="Microsoft YaHei" w:cs="Microsoft YaHei"/>
                  <w:spacing w:val="5"/>
                  <w:sz w:val="20"/>
                  <w:szCs w:val="20"/>
                </w:rPr>
                <w:delText>业经营管理概况 。从事细分领域及从业时间 ，企业在细分领域</w:delText>
              </w:r>
            </w:del>
            <w:del w:id="1610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</w:rPr>
                <w:delText xml:space="preserve"> </w:delText>
              </w:r>
            </w:del>
            <w:del w:id="1611" w:author="林社锡" w:date="2024-06-28T15:10:54Z">
              <w:r>
                <w:rPr>
                  <w:rFonts w:ascii="Microsoft YaHei" w:hAnsi="Microsoft YaHei" w:eastAsia="Microsoft YaHei" w:cs="Microsoft YaHei"/>
                  <w:spacing w:val="4"/>
                  <w:sz w:val="20"/>
                  <w:szCs w:val="20"/>
                </w:rPr>
                <w:delText>的</w:delText>
              </w:r>
            </w:del>
            <w:del w:id="1612" w:author="林社锡" w:date="2024-06-28T15:10:54Z">
              <w:r>
                <w:rPr>
                  <w:rFonts w:ascii="Microsoft YaHei" w:hAnsi="Microsoft YaHei" w:eastAsia="Microsoft YaHei" w:cs="Microsoft YaHei"/>
                  <w:spacing w:val="2"/>
                  <w:sz w:val="20"/>
                  <w:szCs w:val="20"/>
                </w:rPr>
                <w:delText>地位 ，企业经营战略等。</w:delText>
              </w:r>
            </w:del>
          </w:p>
          <w:p>
            <w:pPr>
              <w:spacing w:before="4" w:line="209" w:lineRule="auto"/>
              <w:ind w:left="108" w:right="135"/>
              <w:rPr>
                <w:del w:id="1613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614" w:author="林社锡" w:date="2024-06-28T15:10:54Z">
              <w:r>
                <w:rPr>
                  <w:rFonts w:ascii="Microsoft YaHei" w:hAnsi="Microsoft YaHei" w:eastAsia="Microsoft YaHei" w:cs="Microsoft YaHei"/>
                  <w:spacing w:val="10"/>
                  <w:sz w:val="20"/>
                  <w:szCs w:val="20"/>
                </w:rPr>
                <w:delText>二、企</w:delText>
              </w:r>
            </w:del>
            <w:del w:id="1615" w:author="林社锡" w:date="2024-06-28T15:10:54Z">
              <w:r>
                <w:rPr>
                  <w:rFonts w:ascii="Microsoft YaHei" w:hAnsi="Microsoft YaHei" w:eastAsia="Microsoft YaHei" w:cs="Microsoft YaHei"/>
                  <w:spacing w:val="6"/>
                  <w:sz w:val="20"/>
                  <w:szCs w:val="20"/>
                </w:rPr>
                <w:delText>业</w:delText>
              </w:r>
            </w:del>
            <w:del w:id="1616" w:author="林社锡" w:date="2024-06-28T15:10:54Z">
              <w:r>
                <w:rPr>
                  <w:rFonts w:ascii="Microsoft YaHei" w:hAnsi="Microsoft YaHei" w:eastAsia="Microsoft YaHei" w:cs="Microsoft YaHei"/>
                  <w:spacing w:val="5"/>
                  <w:sz w:val="20"/>
                  <w:szCs w:val="20"/>
                </w:rPr>
                <w:delText>主导产品及技术情况 。关键领域补短板锻长板 ，参与关键核</w:delText>
              </w:r>
            </w:del>
            <w:del w:id="1617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</w:rPr>
                <w:delText xml:space="preserve"> </w:delText>
              </w:r>
            </w:del>
            <w:del w:id="1618" w:author="林社锡" w:date="2024-06-28T15:10:54Z">
              <w:r>
                <w:rPr>
                  <w:rFonts w:ascii="Microsoft YaHei" w:hAnsi="Microsoft YaHei" w:eastAsia="Microsoft YaHei" w:cs="Microsoft YaHei"/>
                  <w:spacing w:val="18"/>
                  <w:sz w:val="20"/>
                  <w:szCs w:val="20"/>
                </w:rPr>
                <w:delText>心技</w:delText>
              </w:r>
            </w:del>
            <w:del w:id="1619" w:author="林社锡" w:date="2024-06-28T15:10:54Z">
              <w:r>
                <w:rPr>
                  <w:rFonts w:ascii="Microsoft YaHei" w:hAnsi="Microsoft YaHei" w:eastAsia="Microsoft YaHei" w:cs="Microsoft YaHei"/>
                  <w:spacing w:val="13"/>
                  <w:sz w:val="20"/>
                  <w:szCs w:val="20"/>
                </w:rPr>
                <w:delText>术</w:delText>
              </w:r>
            </w:del>
            <w:del w:id="1620" w:author="林社锡" w:date="2024-06-28T15:10:54Z">
              <w:r>
                <w:rPr>
                  <w:rFonts w:ascii="Microsoft YaHei" w:hAnsi="Microsoft YaHei" w:eastAsia="Microsoft YaHei" w:cs="Microsoft YaHei"/>
                  <w:spacing w:val="9"/>
                  <w:sz w:val="20"/>
                  <w:szCs w:val="20"/>
                </w:rPr>
                <w:delText>攻关等情况；所属产业链供应链情况；知识产权积累和运用情</w:delText>
              </w:r>
            </w:del>
            <w:del w:id="1621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</w:rPr>
                <w:delText xml:space="preserve"> </w:delText>
              </w:r>
            </w:del>
            <w:del w:id="1622" w:author="林社锡" w:date="2024-06-28T15:10:54Z">
              <w:r>
                <w:rPr>
                  <w:rFonts w:ascii="Microsoft YaHei" w:hAnsi="Microsoft YaHei" w:eastAsia="Microsoft YaHei" w:cs="Microsoft YaHei"/>
                  <w:spacing w:val="5"/>
                  <w:sz w:val="20"/>
                  <w:szCs w:val="20"/>
                </w:rPr>
                <w:delText>况等。</w:delText>
              </w:r>
            </w:del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8" w:hRule="atLeast"/>
          <w:del w:id="1623" w:author="林社锡" w:date="2024-06-28T15:10:54Z"/>
        </w:trPr>
        <w:tc>
          <w:tcPr>
            <w:tcW w:w="2169" w:type="dxa"/>
            <w:vAlign w:val="top"/>
          </w:tcPr>
          <w:p>
            <w:pPr>
              <w:spacing w:line="262" w:lineRule="auto"/>
              <w:rPr>
                <w:del w:id="1624" w:author="林社锡" w:date="2024-06-28T15:10:54Z"/>
                <w:rFonts w:ascii="Arial"/>
                <w:sz w:val="21"/>
              </w:rPr>
            </w:pPr>
          </w:p>
          <w:p>
            <w:pPr>
              <w:spacing w:line="262" w:lineRule="auto"/>
              <w:rPr>
                <w:del w:id="1625" w:author="林社锡" w:date="2024-06-28T15:10:54Z"/>
                <w:rFonts w:ascii="Arial"/>
                <w:sz w:val="21"/>
              </w:rPr>
            </w:pPr>
          </w:p>
          <w:p>
            <w:pPr>
              <w:spacing w:line="262" w:lineRule="auto"/>
              <w:rPr>
                <w:del w:id="1626" w:author="林社锡" w:date="2024-06-28T15:10:54Z"/>
                <w:rFonts w:ascii="Arial"/>
                <w:sz w:val="21"/>
              </w:rPr>
            </w:pPr>
          </w:p>
          <w:p>
            <w:pPr>
              <w:spacing w:line="262" w:lineRule="auto"/>
              <w:rPr>
                <w:del w:id="1627" w:author="林社锡" w:date="2024-06-28T15:10:54Z"/>
                <w:rFonts w:ascii="Arial"/>
                <w:sz w:val="21"/>
              </w:rPr>
            </w:pPr>
          </w:p>
          <w:p>
            <w:pPr>
              <w:spacing w:line="263" w:lineRule="auto"/>
              <w:rPr>
                <w:del w:id="1628" w:author="林社锡" w:date="2024-06-28T15:10:54Z"/>
                <w:rFonts w:ascii="Arial"/>
                <w:sz w:val="21"/>
              </w:rPr>
            </w:pPr>
          </w:p>
          <w:p>
            <w:pPr>
              <w:spacing w:line="263" w:lineRule="auto"/>
              <w:rPr>
                <w:del w:id="1629" w:author="林社锡" w:date="2024-06-28T15:10:54Z"/>
                <w:rFonts w:ascii="Arial"/>
                <w:sz w:val="21"/>
              </w:rPr>
            </w:pPr>
          </w:p>
          <w:p>
            <w:pPr>
              <w:spacing w:before="65" w:line="229" w:lineRule="auto"/>
              <w:ind w:left="119"/>
              <w:rPr>
                <w:del w:id="1630" w:author="林社锡" w:date="2024-06-28T15:10:54Z"/>
                <w:rFonts w:ascii="SimHei" w:hAnsi="SimHei" w:eastAsia="SimHei" w:cs="SimHei"/>
                <w:sz w:val="20"/>
                <w:szCs w:val="20"/>
              </w:rPr>
            </w:pPr>
            <w:del w:id="1631" w:author="林社锡" w:date="2024-06-28T15:10:54Z">
              <w:r>
                <w:rPr>
                  <w:rFonts w:ascii="SimHei" w:hAnsi="SimHei" w:eastAsia="SimHei" w:cs="SimHei"/>
                  <w:spacing w:val="9"/>
                  <w:sz w:val="20"/>
                  <w:szCs w:val="20"/>
                </w:rPr>
                <w:delText>真</w:delText>
              </w:r>
            </w:del>
            <w:del w:id="1632" w:author="林社锡" w:date="2024-06-28T15:10:54Z">
              <w:r>
                <w:rPr>
                  <w:rFonts w:ascii="SimHei" w:hAnsi="SimHei" w:eastAsia="SimHei" w:cs="SimHei"/>
                  <w:spacing w:val="7"/>
                  <w:sz w:val="20"/>
                  <w:szCs w:val="20"/>
                </w:rPr>
                <w:delText>实性声明</w:delText>
              </w:r>
            </w:del>
          </w:p>
        </w:tc>
        <w:tc>
          <w:tcPr>
            <w:tcW w:w="6544" w:type="dxa"/>
            <w:gridSpan w:val="2"/>
            <w:vAlign w:val="top"/>
          </w:tcPr>
          <w:p>
            <w:pPr>
              <w:spacing w:line="281" w:lineRule="auto"/>
              <w:rPr>
                <w:del w:id="1633" w:author="林社锡" w:date="2024-06-28T15:10:54Z"/>
                <w:rFonts w:ascii="Arial"/>
                <w:sz w:val="21"/>
              </w:rPr>
            </w:pPr>
          </w:p>
          <w:p>
            <w:pPr>
              <w:spacing w:line="281" w:lineRule="auto"/>
              <w:rPr>
                <w:del w:id="1634" w:author="林社锡" w:date="2024-06-28T15:10:54Z"/>
                <w:rFonts w:ascii="Arial"/>
                <w:sz w:val="21"/>
              </w:rPr>
            </w:pPr>
          </w:p>
          <w:p>
            <w:pPr>
              <w:spacing w:line="281" w:lineRule="auto"/>
              <w:rPr>
                <w:del w:id="1635" w:author="林社锡" w:date="2024-06-28T15:10:54Z"/>
                <w:rFonts w:ascii="Arial"/>
                <w:sz w:val="21"/>
              </w:rPr>
            </w:pPr>
          </w:p>
          <w:p>
            <w:pPr>
              <w:spacing w:before="86" w:line="207" w:lineRule="auto"/>
              <w:ind w:left="544"/>
              <w:rPr>
                <w:del w:id="1636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637" w:author="林社锡" w:date="2024-06-28T15:10:54Z">
              <w:r>
                <w:rPr>
                  <w:rFonts w:ascii="Microsoft YaHei" w:hAnsi="Microsoft YaHei" w:eastAsia="Microsoft YaHei" w:cs="Microsoft YaHei"/>
                  <w:spacing w:val="8"/>
                  <w:sz w:val="20"/>
                  <w:szCs w:val="20"/>
                </w:rPr>
                <w:delText>以上所填内</w:delText>
              </w:r>
            </w:del>
            <w:del w:id="1638" w:author="林社锡" w:date="2024-06-28T15:10:54Z">
              <w:r>
                <w:rPr>
                  <w:rFonts w:ascii="Microsoft YaHei" w:hAnsi="Microsoft YaHei" w:eastAsia="Microsoft YaHei" w:cs="Microsoft YaHei"/>
                  <w:spacing w:val="4"/>
                  <w:sz w:val="20"/>
                  <w:szCs w:val="20"/>
                </w:rPr>
                <w:delText>容和提交资料均准确、真实 、合法、有效 、无涉密信</w:delText>
              </w:r>
            </w:del>
          </w:p>
          <w:p>
            <w:pPr>
              <w:spacing w:before="105" w:line="207" w:lineRule="auto"/>
              <w:ind w:left="110"/>
              <w:rPr>
                <w:del w:id="1639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640" w:author="林社锡" w:date="2024-06-28T15:10:54Z">
              <w:r>
                <w:rPr>
                  <w:rFonts w:ascii="Microsoft YaHei" w:hAnsi="Microsoft YaHei" w:eastAsia="Microsoft YaHei" w:cs="Microsoft YaHei"/>
                  <w:spacing w:val="8"/>
                  <w:sz w:val="20"/>
                  <w:szCs w:val="20"/>
                </w:rPr>
                <w:delText xml:space="preserve">息 </w:delText>
              </w:r>
            </w:del>
            <w:del w:id="1641" w:author="林社锡" w:date="2024-06-28T15:10:54Z">
              <w:r>
                <w:rPr>
                  <w:rFonts w:ascii="Microsoft YaHei" w:hAnsi="Microsoft YaHei" w:eastAsia="Microsoft YaHei" w:cs="Microsoft YaHei"/>
                  <w:spacing w:val="4"/>
                  <w:sz w:val="20"/>
                  <w:szCs w:val="20"/>
                </w:rPr>
                <w:delText>，本企业愿为此承担有关责任。</w:delText>
              </w:r>
            </w:del>
          </w:p>
          <w:p>
            <w:pPr>
              <w:spacing w:line="359" w:lineRule="auto"/>
              <w:rPr>
                <w:del w:id="1642" w:author="林社锡" w:date="2024-06-28T15:10:54Z"/>
                <w:rFonts w:ascii="Arial"/>
                <w:sz w:val="21"/>
              </w:rPr>
            </w:pPr>
          </w:p>
          <w:p>
            <w:pPr>
              <w:spacing w:line="359" w:lineRule="auto"/>
              <w:rPr>
                <w:del w:id="1643" w:author="林社锡" w:date="2024-06-28T15:10:54Z"/>
                <w:rFonts w:ascii="Arial"/>
                <w:sz w:val="21"/>
              </w:rPr>
            </w:pPr>
          </w:p>
          <w:p>
            <w:pPr>
              <w:spacing w:before="86" w:line="198" w:lineRule="auto"/>
              <w:ind w:left="113"/>
              <w:rPr>
                <w:del w:id="1644" w:author="林社锡" w:date="2024-06-28T15:10:54Z"/>
                <w:rFonts w:ascii="Microsoft YaHei" w:hAnsi="Microsoft YaHei" w:eastAsia="Microsoft YaHei" w:cs="Microsoft YaHei"/>
                <w:sz w:val="20"/>
                <w:szCs w:val="20"/>
              </w:rPr>
            </w:pPr>
            <w:del w:id="1645" w:author="林社锡" w:date="2024-06-28T15:10:54Z">
              <w:r>
                <w:rPr>
                  <w:rFonts w:ascii="SimHei" w:hAnsi="SimHei" w:eastAsia="SimHei" w:cs="SimHei"/>
                  <w:spacing w:val="1"/>
                  <w:sz w:val="20"/>
                  <w:szCs w:val="20"/>
                </w:rPr>
                <w:delText xml:space="preserve">法定代表人 (签名) </w:delText>
              </w:r>
            </w:del>
            <w:del w:id="1646" w:author="林社锡" w:date="2024-06-28T15:10:54Z">
              <w:r>
                <w:rPr>
                  <w:rFonts w:ascii="Microsoft YaHei" w:hAnsi="Microsoft YaHei" w:eastAsia="Microsoft YaHei" w:cs="Microsoft YaHei"/>
                  <w:spacing w:val="1"/>
                  <w:sz w:val="20"/>
                  <w:szCs w:val="20"/>
                </w:rPr>
                <w:delText xml:space="preserve">：                   </w:delText>
              </w:r>
            </w:del>
            <w:del w:id="1647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</w:rPr>
                <w:delText xml:space="preserve">      </w:delText>
              </w:r>
            </w:del>
            <w:del w:id="1648" w:author="林社锡" w:date="2024-06-28T15:10:54Z">
              <w:r>
                <w:rPr>
                  <w:rFonts w:ascii="SimHei" w:hAnsi="SimHei" w:eastAsia="SimHei" w:cs="SimHei"/>
                  <w:sz w:val="20"/>
                  <w:szCs w:val="20"/>
                </w:rPr>
                <w:delText xml:space="preserve">(企业公章) </w:delText>
              </w:r>
            </w:del>
            <w:del w:id="1649" w:author="林社锡" w:date="2024-06-28T15:10:54Z">
              <w:r>
                <w:rPr>
                  <w:rFonts w:ascii="Microsoft YaHei" w:hAnsi="Microsoft YaHei" w:eastAsia="Microsoft YaHei" w:cs="Microsoft YaHei"/>
                  <w:sz w:val="20"/>
                  <w:szCs w:val="20"/>
                </w:rPr>
                <w:delText>：</w:delText>
              </w:r>
            </w:del>
          </w:p>
        </w:tc>
      </w:tr>
    </w:tbl>
    <w:p>
      <w:pPr>
        <w:rPr>
          <w:del w:id="1650" w:author="林社锡" w:date="2024-06-28T15:10:54Z"/>
          <w:rFonts w:ascii="Arial"/>
          <w:sz w:val="21"/>
        </w:rPr>
      </w:pPr>
    </w:p>
    <w:p>
      <w:pPr>
        <w:rPr>
          <w:del w:id="1651" w:author="林社锡" w:date="2024-06-28T15:10:54Z"/>
        </w:rPr>
        <w:sectPr>
          <w:footerReference r:id="rId12" w:type="default"/>
          <w:pgSz w:w="11906" w:h="16839"/>
          <w:pgMar w:top="1431" w:right="1500" w:bottom="1216" w:left="1687" w:header="0" w:footer="999" w:gutter="0"/>
          <w:cols w:space="720" w:num="1"/>
        </w:sectPr>
      </w:pPr>
    </w:p>
    <w:p>
      <w:pPr>
        <w:spacing w:line="340" w:lineRule="auto"/>
        <w:rPr>
          <w:del w:id="1652" w:author="林社锡" w:date="2024-06-28T15:08:17Z"/>
          <w:rFonts w:ascii="Arial"/>
          <w:sz w:val="21"/>
        </w:rPr>
      </w:pPr>
    </w:p>
    <w:p>
      <w:pPr>
        <w:spacing w:line="341" w:lineRule="auto"/>
        <w:rPr>
          <w:rFonts w:ascii="Arial"/>
          <w:sz w:val="21"/>
        </w:rPr>
      </w:pPr>
    </w:p>
    <w:p>
      <w:pPr>
        <w:spacing w:before="189" w:line="187" w:lineRule="auto"/>
        <w:ind w:left="2029"/>
        <w:outlineLvl w:val="0"/>
        <w:rPr>
          <w:ins w:id="1653" w:author="林社锡" w:date="2024-06-28T15:07:57Z"/>
          <w:rFonts w:ascii="Microsoft YaHei" w:hAnsi="Microsoft YaHei" w:eastAsia="Microsoft YaHei" w:cs="Microsoft YaHei"/>
          <w:sz w:val="35"/>
          <w:szCs w:val="35"/>
        </w:rPr>
      </w:pPr>
      <w:ins w:id="1654" w:author="林社锡" w:date="2024-06-28T15:07:57Z">
        <w:r>
          <w:rPr>
            <w:rFonts w:ascii="Microsoft YaHei" w:hAnsi="Microsoft YaHei" w:eastAsia="Microsoft YaHei" w:cs="Microsoft YaHei"/>
            <w:spacing w:val="8"/>
            <w:sz w:val="35"/>
            <w:szCs w:val="35"/>
          </w:rPr>
          <w:t>“三新”“一强”推进计划</w:t>
        </w:r>
      </w:ins>
    </w:p>
    <w:p>
      <w:pPr>
        <w:spacing w:before="205" w:line="371" w:lineRule="auto"/>
        <w:ind w:left="26" w:right="121" w:firstLine="2"/>
        <w:rPr>
          <w:ins w:id="1655" w:author="林社锡" w:date="2024-06-28T15:07:57Z"/>
          <w:rFonts w:ascii="FangSong" w:hAnsi="FangSong" w:eastAsia="FangSong" w:cs="FangSong"/>
          <w:sz w:val="31"/>
          <w:szCs w:val="31"/>
        </w:rPr>
      </w:pPr>
      <w:ins w:id="1656" w:author="林社锡" w:date="2024-06-28T15:07:57Z">
        <w:r>
          <w:rPr>
            <w:rFonts w:ascii="FangSong" w:hAnsi="FangSong" w:eastAsia="FangSong" w:cs="FangSong"/>
            <w:spacing w:val="-2"/>
            <w:sz w:val="31"/>
            <w:szCs w:val="31"/>
          </w:rPr>
          <w:t>企业名称：</w:t>
        </w:r>
      </w:ins>
      <w:ins w:id="1657" w:author="林社锡" w:date="2024-06-28T15:07:57Z">
        <w:r>
          <w:rPr>
            <w:rFonts w:ascii="FangSong" w:hAnsi="FangSong" w:eastAsia="FangSong" w:cs="FangSong"/>
            <w:spacing w:val="-2"/>
            <w:sz w:val="31"/>
            <w:szCs w:val="31"/>
            <w:u w:val="single" w:color="auto"/>
          </w:rPr>
          <w:t xml:space="preserve">                         </w:t>
        </w:r>
      </w:ins>
      <w:ins w:id="1658" w:author="林社锡" w:date="2024-06-28T15:07:57Z">
        <w:r>
          <w:rPr>
            <w:rFonts w:ascii="FangSong" w:hAnsi="FangSong" w:eastAsia="FangSong" w:cs="FangSong"/>
            <w:spacing w:val="-1"/>
            <w:sz w:val="31"/>
            <w:szCs w:val="31"/>
            <w:u w:val="single" w:color="auto"/>
          </w:rPr>
          <w:t xml:space="preserve">                   </w:t>
        </w:r>
      </w:ins>
      <w:ins w:id="1659" w:author="林社锡" w:date="2024-06-28T15:07:57Z">
        <w:r>
          <w:rPr>
            <w:rFonts w:ascii="FangSong" w:hAnsi="FangSong" w:eastAsia="FangSong" w:cs="FangSong"/>
            <w:sz w:val="31"/>
            <w:szCs w:val="31"/>
          </w:rPr>
          <w:t xml:space="preserve"> </w:t>
        </w:r>
      </w:ins>
      <w:ins w:id="1660" w:author="林社锡" w:date="2024-06-28T15:07:57Z">
        <w:r>
          <w:rPr>
            <w:rFonts w:ascii="FangSong" w:hAnsi="FangSong" w:eastAsia="FangSong" w:cs="FangSong"/>
            <w:spacing w:val="6"/>
            <w:sz w:val="31"/>
            <w:szCs w:val="31"/>
          </w:rPr>
          <w:t>推</w:t>
        </w:r>
      </w:ins>
      <w:ins w:id="1661" w:author="林社锡" w:date="2024-06-28T15:07:57Z">
        <w:r>
          <w:rPr>
            <w:rFonts w:ascii="FangSong" w:hAnsi="FangSong" w:eastAsia="FangSong" w:cs="FangSong"/>
            <w:spacing w:val="5"/>
            <w:sz w:val="31"/>
            <w:szCs w:val="31"/>
          </w:rPr>
          <w:t>进计划名称：</w:t>
        </w:r>
      </w:ins>
      <w:ins w:id="1662" w:author="林社锡" w:date="2024-06-28T15:07:57Z">
        <w:r>
          <w:rPr>
            <w:rFonts w:ascii="FangSong" w:hAnsi="FangSong" w:eastAsia="FangSong" w:cs="FangSong"/>
            <w:sz w:val="31"/>
            <w:szCs w:val="31"/>
            <w:u w:val="single" w:color="auto"/>
          </w:rPr>
          <w:t xml:space="preserve">                                        </w:t>
        </w:r>
      </w:ins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line="560" w:lineRule="exact"/>
        <w:ind w:firstLine="636" w:firstLineChars="200"/>
        <w:textAlignment w:val="baseline"/>
        <w:outlineLvl w:val="0"/>
        <w:rPr>
          <w:ins w:id="1663" w:author="林社锡" w:date="2024-06-28T15:07:57Z"/>
          <w:rFonts w:hint="eastAsia" w:ascii="仿宋_GB2312" w:hAnsi="仿宋_GB2312" w:eastAsia="仿宋_GB2312" w:cs="仿宋_GB2312"/>
          <w:sz w:val="32"/>
          <w:szCs w:val="32"/>
        </w:rPr>
      </w:pPr>
      <w:ins w:id="1664" w:author="林社锡" w:date="2024-06-28T15:07:57Z">
        <w:r>
          <w:rPr>
            <w:rFonts w:hint="eastAsia" w:ascii="黑体" w:hAnsi="黑体" w:eastAsia="黑体" w:cs="黑体"/>
            <w:spacing w:val="-1"/>
            <w:sz w:val="32"/>
            <w:szCs w:val="32"/>
          </w:rPr>
          <w:t>一、背景和必要性 (不超过3000字</w:t>
        </w:r>
      </w:ins>
      <w:ins w:id="1665" w:author="林社锡" w:date="2024-06-28T15:07:57Z">
        <w:r>
          <w:rPr>
            <w:rFonts w:hint="eastAsia" w:ascii="黑体" w:hAnsi="黑体" w:eastAsia="黑体" w:cs="黑体"/>
            <w:sz w:val="32"/>
            <w:szCs w:val="32"/>
          </w:rPr>
          <w:t>)</w:t>
        </w:r>
      </w:ins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60" w:lineRule="exact"/>
        <w:ind w:firstLine="676" w:firstLineChars="200"/>
        <w:textAlignment w:val="baseline"/>
        <w:outlineLvl w:val="0"/>
        <w:rPr>
          <w:ins w:id="1666" w:author="林社锡" w:date="2024-06-28T15:07:57Z"/>
          <w:rFonts w:hint="eastAsia" w:ascii="仿宋_GB2312" w:hAnsi="仿宋_GB2312" w:eastAsia="仿宋_GB2312" w:cs="仿宋_GB2312"/>
          <w:sz w:val="32"/>
          <w:szCs w:val="32"/>
        </w:rPr>
      </w:pPr>
      <w:ins w:id="1667" w:author="林社锡" w:date="2024-06-28T15:07:57Z">
        <w:r>
          <w:rPr>
            <w:rFonts w:hint="eastAsia" w:ascii="仿宋_GB2312" w:hAnsi="仿宋_GB2312" w:eastAsia="仿宋_GB2312" w:cs="仿宋_GB2312"/>
            <w:spacing w:val="9"/>
            <w:sz w:val="32"/>
            <w:szCs w:val="32"/>
          </w:rPr>
          <w:t>介绍本推进计划的需求来源、技术竞争性分析、现有</w:t>
        </w:r>
      </w:ins>
      <w:ins w:id="1668" w:author="林社锡" w:date="2024-06-28T15:07:57Z">
        <w:r>
          <w:rPr>
            <w:rFonts w:hint="eastAsia" w:ascii="仿宋_GB2312" w:hAnsi="仿宋_GB2312" w:eastAsia="仿宋_GB2312" w:cs="仿宋_GB2312"/>
            <w:spacing w:val="5"/>
            <w:sz w:val="32"/>
            <w:szCs w:val="32"/>
          </w:rPr>
          <w:t>工</w:t>
        </w:r>
      </w:ins>
      <w:ins w:id="1669" w:author="林社锡" w:date="2024-06-28T15:07:57Z">
        <w:r>
          <w:rPr>
            <w:rFonts w:hint="eastAsia" w:ascii="仿宋_GB2312" w:hAnsi="仿宋_GB2312" w:eastAsia="仿宋_GB2312" w:cs="仿宋_GB2312"/>
            <w:spacing w:val="1"/>
            <w:sz w:val="32"/>
            <w:szCs w:val="32"/>
          </w:rPr>
          <w:t>艺技术方案等，</w:t>
        </w:r>
      </w:ins>
      <w:ins w:id="1670" w:author="林社锡" w:date="2024-06-28T15:07:57Z">
        <w:r>
          <w:rPr>
            <w:rFonts w:hint="eastAsia" w:ascii="仿宋_GB2312" w:hAnsi="仿宋_GB2312" w:eastAsia="仿宋_GB2312" w:cs="仿宋_GB2312"/>
            <w:sz w:val="32"/>
            <w:szCs w:val="32"/>
          </w:rPr>
          <w:t>以及实施本推进计划的必要性。</w:t>
        </w:r>
      </w:ins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60" w:lineRule="exact"/>
        <w:ind w:firstLine="692" w:firstLineChars="200"/>
        <w:textAlignment w:val="baseline"/>
        <w:outlineLvl w:val="0"/>
        <w:rPr>
          <w:ins w:id="1671" w:author="林社锡" w:date="2024-06-28T15:07:57Z"/>
          <w:rFonts w:hint="eastAsia" w:ascii="黑体" w:hAnsi="黑体" w:eastAsia="黑体" w:cs="黑体"/>
          <w:spacing w:val="-13"/>
          <w:sz w:val="32"/>
          <w:szCs w:val="32"/>
        </w:rPr>
      </w:pPr>
      <w:ins w:id="1672" w:author="林社锡" w:date="2024-06-28T15:07:57Z">
        <w:r>
          <w:rPr>
            <w:rFonts w:hint="eastAsia" w:ascii="黑体" w:hAnsi="黑体" w:eastAsia="黑体" w:cs="黑体"/>
            <w:spacing w:val="13"/>
            <w:sz w:val="32"/>
            <w:szCs w:val="32"/>
          </w:rPr>
          <w:t>二</w:t>
        </w:r>
      </w:ins>
      <w:ins w:id="1673" w:author="林社锡" w:date="2024-06-28T15:07:57Z">
        <w:r>
          <w:rPr>
            <w:rFonts w:hint="eastAsia" w:ascii="黑体" w:hAnsi="黑体" w:eastAsia="黑体" w:cs="黑体"/>
            <w:spacing w:val="8"/>
            <w:sz w:val="32"/>
            <w:szCs w:val="32"/>
          </w:rPr>
          <w:t>、拟开展的主要内容、标志性成果和作用意义(不超</w:t>
        </w:r>
      </w:ins>
      <w:ins w:id="1674" w:author="林社锡" w:date="2024-06-28T15:07:57Z">
        <w:r>
          <w:rPr>
            <w:rFonts w:hint="eastAsia" w:ascii="黑体" w:hAnsi="黑体" w:eastAsia="黑体" w:cs="黑体"/>
            <w:spacing w:val="-19"/>
            <w:sz w:val="32"/>
            <w:szCs w:val="32"/>
          </w:rPr>
          <w:t>过</w:t>
        </w:r>
      </w:ins>
      <w:ins w:id="1675" w:author="林社锡" w:date="2024-06-28T15:07:57Z">
        <w:r>
          <w:rPr>
            <w:rFonts w:hint="eastAsia" w:ascii="黑体" w:hAnsi="黑体" w:eastAsia="黑体" w:cs="黑体"/>
            <w:spacing w:val="-13"/>
            <w:sz w:val="32"/>
            <w:szCs w:val="32"/>
          </w:rPr>
          <w:t>3000字)</w:t>
        </w:r>
      </w:ins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60" w:lineRule="exact"/>
        <w:ind w:firstLine="616" w:firstLineChars="200"/>
        <w:textAlignment w:val="baseline"/>
        <w:outlineLvl w:val="0"/>
        <w:rPr>
          <w:ins w:id="1676" w:author="林社锡" w:date="2024-06-28T15:07:57Z"/>
          <w:rFonts w:hint="eastAsia" w:ascii="仿宋_GB2312" w:hAnsi="仿宋_GB2312" w:eastAsia="仿宋_GB2312" w:cs="仿宋_GB2312"/>
          <w:sz w:val="32"/>
          <w:szCs w:val="32"/>
        </w:rPr>
      </w:pPr>
      <w:ins w:id="1677" w:author="林社锡" w:date="2024-06-28T15:07:57Z">
        <w:r>
          <w:rPr>
            <w:rFonts w:hint="eastAsia" w:ascii="仿宋_GB2312" w:hAnsi="仿宋_GB2312" w:eastAsia="仿宋_GB2312" w:cs="仿宋_GB2312"/>
            <w:spacing w:val="-6"/>
            <w:sz w:val="32"/>
            <w:szCs w:val="32"/>
          </w:rPr>
          <w:t>介绍本推进计</w:t>
        </w:r>
      </w:ins>
      <w:ins w:id="1678" w:author="林社锡" w:date="2024-06-28T15:07:57Z">
        <w:r>
          <w:rPr>
            <w:rFonts w:hint="eastAsia" w:ascii="仿宋_GB2312" w:hAnsi="仿宋_GB2312" w:eastAsia="仿宋_GB2312" w:cs="仿宋_GB2312"/>
            <w:spacing w:val="-5"/>
            <w:sz w:val="32"/>
            <w:szCs w:val="32"/>
          </w:rPr>
          <w:t>划</w:t>
        </w:r>
      </w:ins>
      <w:ins w:id="1679" w:author="林社锡" w:date="2024-06-28T15:07:57Z">
        <w:r>
          <w:rPr>
            <w:rFonts w:hint="eastAsia" w:ascii="仿宋_GB2312" w:hAnsi="仿宋_GB2312" w:eastAsia="仿宋_GB2312" w:cs="仿宋_GB2312"/>
            <w:spacing w:val="-3"/>
            <w:sz w:val="32"/>
            <w:szCs w:val="32"/>
          </w:rPr>
          <w:t>拟围绕“三新”“一强”将开展哪些工</w:t>
        </w:r>
      </w:ins>
      <w:ins w:id="1680" w:author="林社锡" w:date="2024-06-28T15:07:57Z">
        <w:r>
          <w:rPr>
            <w:rFonts w:hint="eastAsia" w:ascii="仿宋_GB2312" w:hAnsi="仿宋_GB2312" w:eastAsia="仿宋_GB2312" w:cs="仿宋_GB2312"/>
            <w:spacing w:val="4"/>
            <w:sz w:val="32"/>
            <w:szCs w:val="32"/>
          </w:rPr>
          <w:t>作，分别取得哪些标志</w:t>
        </w:r>
      </w:ins>
      <w:ins w:id="1681" w:author="林社锡" w:date="2024-06-28T15:07:57Z">
        <w:r>
          <w:rPr>
            <w:rFonts w:hint="eastAsia" w:ascii="仿宋_GB2312" w:hAnsi="仿宋_GB2312" w:eastAsia="仿宋_GB2312" w:cs="仿宋_GB2312"/>
            <w:spacing w:val="2"/>
            <w:sz w:val="32"/>
            <w:szCs w:val="32"/>
          </w:rPr>
          <w:t>性成果，以及取得标志性成果的作用</w:t>
        </w:r>
      </w:ins>
      <w:ins w:id="1682" w:author="林社锡" w:date="2024-06-28T15:07:57Z">
        <w:r>
          <w:rPr>
            <w:rFonts w:hint="eastAsia" w:ascii="仿宋_GB2312" w:hAnsi="仿宋_GB2312" w:eastAsia="仿宋_GB2312" w:cs="仿宋_GB2312"/>
            <w:spacing w:val="10"/>
            <w:sz w:val="32"/>
            <w:szCs w:val="32"/>
          </w:rPr>
          <w:t>意</w:t>
        </w:r>
      </w:ins>
      <w:ins w:id="1683" w:author="林社锡" w:date="2024-06-28T15:07:57Z">
        <w:r>
          <w:rPr>
            <w:rFonts w:hint="eastAsia" w:ascii="仿宋_GB2312" w:hAnsi="仿宋_GB2312" w:eastAsia="仿宋_GB2312" w:cs="仿宋_GB2312"/>
            <w:spacing w:val="9"/>
            <w:sz w:val="32"/>
            <w:szCs w:val="32"/>
          </w:rPr>
          <w:t>义，可包括但不限于对企业自身发展带来的经济效益，以</w:t>
        </w:r>
      </w:ins>
      <w:ins w:id="1684" w:author="林社锡" w:date="2024-06-28T15:07:57Z">
        <w:r>
          <w:rPr>
            <w:rFonts w:hint="eastAsia" w:ascii="仿宋_GB2312" w:hAnsi="仿宋_GB2312" w:eastAsia="仿宋_GB2312" w:cs="仿宋_GB2312"/>
            <w:spacing w:val="40"/>
            <w:sz w:val="32"/>
            <w:szCs w:val="32"/>
          </w:rPr>
          <w:t>及</w:t>
        </w:r>
      </w:ins>
      <w:ins w:id="1685" w:author="林社锡" w:date="2024-06-28T15:07:57Z">
        <w:r>
          <w:rPr>
            <w:rFonts w:hint="eastAsia" w:ascii="仿宋_GB2312" w:hAnsi="仿宋_GB2312" w:eastAsia="仿宋_GB2312" w:cs="仿宋_GB2312"/>
            <w:spacing w:val="21"/>
            <w:sz w:val="32"/>
            <w:szCs w:val="32"/>
          </w:rPr>
          <w:t>对国民经济稳定性或产业链韧性等方面带来的社会效益</w:t>
        </w:r>
      </w:ins>
      <w:ins w:id="1686" w:author="林社锡" w:date="2024-06-28T15:07:57Z">
        <w:r>
          <w:rPr>
            <w:rFonts w:hint="eastAsia" w:ascii="仿宋_GB2312" w:hAnsi="仿宋_GB2312" w:eastAsia="仿宋_GB2312" w:cs="仿宋_GB2312"/>
            <w:sz w:val="32"/>
            <w:szCs w:val="32"/>
          </w:rPr>
          <w:t>等。</w:t>
        </w:r>
      </w:ins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60" w:lineRule="exact"/>
        <w:ind w:firstLine="632" w:firstLineChars="200"/>
        <w:textAlignment w:val="baseline"/>
        <w:outlineLvl w:val="0"/>
        <w:rPr>
          <w:ins w:id="1687" w:author="林社锡" w:date="2024-06-28T15:07:57Z"/>
          <w:rFonts w:hint="eastAsia" w:ascii="黑体" w:hAnsi="黑体" w:eastAsia="黑体" w:cs="黑体"/>
          <w:spacing w:val="-1"/>
          <w:sz w:val="32"/>
          <w:szCs w:val="32"/>
        </w:rPr>
      </w:pPr>
      <w:ins w:id="1688" w:author="林社锡" w:date="2024-06-28T15:07:57Z">
        <w:r>
          <w:rPr>
            <w:rFonts w:hint="eastAsia" w:ascii="黑体" w:hAnsi="黑体" w:eastAsia="黑体" w:cs="黑体"/>
            <w:spacing w:val="-2"/>
            <w:sz w:val="32"/>
            <w:szCs w:val="32"/>
          </w:rPr>
          <w:t>三、可行性分析(不</w:t>
        </w:r>
      </w:ins>
      <w:ins w:id="1689" w:author="林社锡" w:date="2024-06-28T15:07:57Z">
        <w:r>
          <w:rPr>
            <w:rFonts w:hint="eastAsia" w:ascii="黑体" w:hAnsi="黑体" w:eastAsia="黑体" w:cs="黑体"/>
            <w:spacing w:val="-1"/>
            <w:sz w:val="32"/>
            <w:szCs w:val="32"/>
          </w:rPr>
          <w:t>超过3000字)</w:t>
        </w:r>
      </w:ins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60" w:lineRule="exact"/>
        <w:ind w:firstLine="792" w:firstLineChars="200"/>
        <w:textAlignment w:val="baseline"/>
        <w:outlineLvl w:val="0"/>
        <w:rPr>
          <w:ins w:id="1690" w:author="林社锡" w:date="2024-06-28T15:07:57Z"/>
          <w:rFonts w:hint="eastAsia" w:ascii="仿宋_GB2312" w:hAnsi="仿宋_GB2312" w:eastAsia="仿宋_GB2312" w:cs="仿宋_GB2312"/>
          <w:sz w:val="32"/>
          <w:szCs w:val="32"/>
        </w:rPr>
      </w:pPr>
      <w:ins w:id="1691" w:author="林社锡" w:date="2024-06-28T15:07:57Z">
        <w:r>
          <w:rPr>
            <w:rFonts w:hint="eastAsia" w:ascii="仿宋_GB2312" w:hAnsi="仿宋_GB2312" w:eastAsia="仿宋_GB2312" w:cs="仿宋_GB2312"/>
            <w:spacing w:val="38"/>
            <w:sz w:val="32"/>
            <w:szCs w:val="32"/>
          </w:rPr>
          <w:t>介</w:t>
        </w:r>
      </w:ins>
      <w:ins w:id="1692" w:author="林社锡" w:date="2024-06-28T15:07:57Z">
        <w:r>
          <w:rPr>
            <w:rFonts w:hint="eastAsia" w:ascii="仿宋_GB2312" w:hAnsi="仿宋_GB2312" w:eastAsia="仿宋_GB2312" w:cs="仿宋_GB2312"/>
            <w:spacing w:val="22"/>
            <w:sz w:val="32"/>
            <w:szCs w:val="32"/>
          </w:rPr>
          <w:t>绍本企业实施推进计划的优势和可能面临的困难问</w:t>
        </w:r>
      </w:ins>
      <w:ins w:id="1693" w:author="林社锡" w:date="2024-06-28T15:07:57Z">
        <w:r>
          <w:rPr>
            <w:rFonts w:hint="eastAsia" w:ascii="仿宋_GB2312" w:hAnsi="仿宋_GB2312" w:eastAsia="仿宋_GB2312" w:cs="仿宋_GB2312"/>
            <w:spacing w:val="4"/>
            <w:sz w:val="32"/>
            <w:szCs w:val="32"/>
          </w:rPr>
          <w:t>题，以及解决困难问</w:t>
        </w:r>
      </w:ins>
      <w:ins w:id="1694" w:author="林社锡" w:date="2024-06-28T15:07:57Z">
        <w:r>
          <w:rPr>
            <w:rFonts w:hint="eastAsia" w:ascii="仿宋_GB2312" w:hAnsi="仿宋_GB2312" w:eastAsia="仿宋_GB2312" w:cs="仿宋_GB2312"/>
            <w:spacing w:val="2"/>
            <w:sz w:val="32"/>
            <w:szCs w:val="32"/>
          </w:rPr>
          <w:t>题的考虑和举措，分析完成推进计划的</w:t>
        </w:r>
      </w:ins>
      <w:ins w:id="1695" w:author="林社锡" w:date="2024-06-28T15:07:57Z">
        <w:r>
          <w:rPr>
            <w:rFonts w:hint="eastAsia" w:ascii="仿宋_GB2312" w:hAnsi="仿宋_GB2312" w:eastAsia="仿宋_GB2312" w:cs="仿宋_GB2312"/>
            <w:spacing w:val="1"/>
            <w:sz w:val="32"/>
            <w:szCs w:val="32"/>
          </w:rPr>
          <w:t>可行性</w:t>
        </w:r>
      </w:ins>
      <w:ins w:id="1696" w:author="林社锡" w:date="2024-06-28T15:07:57Z">
        <w:r>
          <w:rPr>
            <w:rFonts w:hint="eastAsia" w:ascii="仿宋_GB2312" w:hAnsi="仿宋_GB2312" w:eastAsia="仿宋_GB2312" w:cs="仿宋_GB2312"/>
            <w:sz w:val="32"/>
            <w:szCs w:val="32"/>
          </w:rPr>
          <w:t>。</w:t>
        </w:r>
      </w:ins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60" w:lineRule="exact"/>
        <w:ind w:firstLine="644" w:firstLineChars="200"/>
        <w:textAlignment w:val="baseline"/>
        <w:outlineLvl w:val="0"/>
        <w:rPr>
          <w:ins w:id="1697" w:author="林社锡" w:date="2024-06-28T15:07:57Z"/>
          <w:rFonts w:hint="eastAsia" w:ascii="黑体" w:hAnsi="黑体" w:eastAsia="黑体" w:cs="黑体"/>
          <w:sz w:val="32"/>
          <w:szCs w:val="32"/>
        </w:rPr>
      </w:pPr>
      <w:ins w:id="1698" w:author="林社锡" w:date="2024-06-28T15:07:57Z">
        <w:r>
          <w:rPr>
            <w:rFonts w:hint="eastAsia" w:ascii="黑体" w:hAnsi="黑体" w:eastAsia="黑体" w:cs="黑体"/>
            <w:spacing w:val="1"/>
            <w:sz w:val="32"/>
            <w:szCs w:val="32"/>
          </w:rPr>
          <w:t>四、投资情</w:t>
        </w:r>
      </w:ins>
      <w:ins w:id="1699" w:author="林社锡" w:date="2024-06-28T15:07:57Z">
        <w:r>
          <w:rPr>
            <w:rFonts w:hint="eastAsia" w:ascii="黑体" w:hAnsi="黑体" w:eastAsia="黑体" w:cs="黑体"/>
            <w:sz w:val="32"/>
            <w:szCs w:val="32"/>
          </w:rPr>
          <w:t>况、年度安排和绩效目标(不超过3000字)</w:t>
        </w:r>
      </w:ins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60" w:lineRule="exact"/>
        <w:ind w:firstLine="792" w:firstLineChars="200"/>
        <w:textAlignment w:val="baseline"/>
        <w:outlineLvl w:val="0"/>
        <w:rPr>
          <w:ins w:id="1700" w:author="林社锡" w:date="2024-06-28T15:12:03Z"/>
          <w:rFonts w:hint="eastAsia" w:ascii="仿宋_GB2312" w:hAnsi="仿宋_GB2312" w:eastAsia="仿宋_GB2312" w:cs="仿宋_GB2312"/>
          <w:sz w:val="32"/>
          <w:szCs w:val="32"/>
        </w:rPr>
      </w:pPr>
      <w:ins w:id="1701" w:author="林社锡" w:date="2024-06-28T15:12:03Z">
        <w:r>
          <w:rPr>
            <w:rFonts w:hint="eastAsia" w:ascii="仿宋_GB2312" w:hAnsi="仿宋_GB2312" w:eastAsia="仿宋_GB2312" w:cs="仿宋_GB2312"/>
            <w:spacing w:val="38"/>
            <w:sz w:val="32"/>
            <w:szCs w:val="32"/>
          </w:rPr>
          <w:t>介</w:t>
        </w:r>
      </w:ins>
      <w:ins w:id="1702" w:author="林社锡" w:date="2024-06-28T15:12:03Z">
        <w:r>
          <w:rPr>
            <w:rFonts w:hint="eastAsia" w:ascii="仿宋_GB2312" w:hAnsi="仿宋_GB2312" w:eastAsia="仿宋_GB2312" w:cs="仿宋_GB2312"/>
            <w:spacing w:val="22"/>
            <w:sz w:val="32"/>
            <w:szCs w:val="32"/>
          </w:rPr>
          <w:t>绍本企业实施推进计划的拟投资总额，包含资金来</w:t>
        </w:r>
      </w:ins>
      <w:ins w:id="1703" w:author="林社锡" w:date="2024-06-28T15:12:03Z">
        <w:r>
          <w:rPr>
            <w:rFonts w:hint="eastAsia" w:ascii="仿宋_GB2312" w:hAnsi="仿宋_GB2312" w:eastAsia="仿宋_GB2312" w:cs="仿宋_GB2312"/>
            <w:spacing w:val="16"/>
            <w:sz w:val="32"/>
            <w:szCs w:val="32"/>
          </w:rPr>
          <w:t>源</w:t>
        </w:r>
      </w:ins>
      <w:ins w:id="1704" w:author="林社锡" w:date="2024-06-28T15:12:03Z">
        <w:r>
          <w:rPr>
            <w:rFonts w:hint="eastAsia" w:ascii="仿宋_GB2312" w:hAnsi="仿宋_GB2312" w:eastAsia="仿宋_GB2312" w:cs="仿宋_GB2312"/>
            <w:spacing w:val="15"/>
            <w:sz w:val="32"/>
            <w:szCs w:val="32"/>
          </w:rPr>
          <w:t>、</w:t>
        </w:r>
      </w:ins>
      <w:ins w:id="1705" w:author="林社锡" w:date="2024-06-28T15:12:03Z">
        <w:r>
          <w:rPr>
            <w:rFonts w:hint="eastAsia" w:ascii="仿宋_GB2312" w:hAnsi="仿宋_GB2312" w:eastAsia="仿宋_GB2312" w:cs="仿宋_GB2312"/>
            <w:spacing w:val="8"/>
            <w:sz w:val="32"/>
            <w:szCs w:val="32"/>
          </w:rPr>
          <w:t>主要投资方向和资金分配计划等。介绍分年度实施推进</w:t>
        </w:r>
      </w:ins>
      <w:ins w:id="1706" w:author="林社锡" w:date="2024-06-28T15:12:03Z">
        <w:r>
          <w:rPr>
            <w:rFonts w:hint="eastAsia" w:ascii="仿宋_GB2312" w:hAnsi="仿宋_GB2312" w:eastAsia="仿宋_GB2312" w:cs="仿宋_GB2312"/>
            <w:spacing w:val="11"/>
            <w:sz w:val="32"/>
            <w:szCs w:val="32"/>
          </w:rPr>
          <w:t>计</w:t>
        </w:r>
      </w:ins>
      <w:ins w:id="1707" w:author="林社锡" w:date="2024-06-28T15:12:03Z">
        <w:r>
          <w:rPr>
            <w:rFonts w:hint="eastAsia" w:ascii="仿宋_GB2312" w:hAnsi="仿宋_GB2312" w:eastAsia="仿宋_GB2312" w:cs="仿宋_GB2312"/>
            <w:spacing w:val="6"/>
            <w:sz w:val="32"/>
            <w:szCs w:val="32"/>
          </w:rPr>
          <w:t>划的安排和绩效目标，分年度绩效目标应可量化可考核，</w:t>
        </w:r>
      </w:ins>
      <w:ins w:id="1708" w:author="林社锡" w:date="2024-06-28T15:12:03Z">
        <w:r>
          <w:rPr>
            <w:rFonts w:hint="eastAsia" w:ascii="仿宋_GB2312" w:hAnsi="仿宋_GB2312" w:eastAsia="仿宋_GB2312" w:cs="仿宋_GB2312"/>
            <w:spacing w:val="8"/>
            <w:sz w:val="32"/>
            <w:szCs w:val="32"/>
          </w:rPr>
          <w:t>应</w:t>
        </w:r>
      </w:ins>
      <w:ins w:id="1709" w:author="林社锡" w:date="2024-06-28T15:12:03Z">
        <w:r>
          <w:rPr>
            <w:rFonts w:hint="eastAsia" w:ascii="仿宋_GB2312" w:hAnsi="仿宋_GB2312" w:eastAsia="仿宋_GB2312" w:cs="仿宋_GB2312"/>
            <w:spacing w:val="7"/>
            <w:sz w:val="32"/>
            <w:szCs w:val="32"/>
          </w:rPr>
          <w:t>包含所有标志性成果。</w:t>
        </w:r>
      </w:ins>
    </w:p>
    <w:p>
      <w:pPr>
        <w:spacing w:before="189" w:line="187" w:lineRule="auto"/>
        <w:ind w:left="2029"/>
        <w:outlineLvl w:val="0"/>
        <w:rPr>
          <w:del w:id="1710" w:author="林社锡" w:date="2024-06-28T15:12:03Z"/>
          <w:rFonts w:ascii="Microsoft YaHei" w:hAnsi="Microsoft YaHei" w:eastAsia="Microsoft YaHei" w:cs="Microsoft YaHei"/>
          <w:sz w:val="35"/>
          <w:szCs w:val="35"/>
        </w:rPr>
      </w:pPr>
      <w:del w:id="1711" w:author="林社锡" w:date="2024-06-28T15:12:03Z">
        <w:r>
          <w:rPr>
            <w:rFonts w:ascii="Microsoft YaHei" w:hAnsi="Microsoft YaHei" w:eastAsia="Microsoft YaHei" w:cs="Microsoft YaHei"/>
            <w:spacing w:val="8"/>
            <w:sz w:val="35"/>
            <w:szCs w:val="35"/>
          </w:rPr>
          <w:delText>“三新”“一强”推进计划</w:delText>
        </w:r>
      </w:del>
    </w:p>
    <w:p>
      <w:pPr>
        <w:spacing w:before="205" w:line="371" w:lineRule="auto"/>
        <w:ind w:left="26" w:right="121" w:firstLine="2"/>
        <w:rPr>
          <w:del w:id="1712" w:author="林社锡" w:date="2024-06-28T15:12:03Z"/>
          <w:rFonts w:ascii="FangSong" w:hAnsi="FangSong" w:eastAsia="FangSong" w:cs="FangSong"/>
          <w:sz w:val="31"/>
          <w:szCs w:val="31"/>
        </w:rPr>
      </w:pPr>
      <w:del w:id="1713" w:author="林社锡" w:date="2024-06-28T15:12:03Z">
        <w:r>
          <w:rPr>
            <w:rFonts w:ascii="FangSong" w:hAnsi="FangSong" w:eastAsia="FangSong" w:cs="FangSong"/>
            <w:spacing w:val="-2"/>
            <w:sz w:val="31"/>
            <w:szCs w:val="31"/>
          </w:rPr>
          <w:delText>企业名称：</w:delText>
        </w:r>
      </w:del>
      <w:del w:id="1714" w:author="林社锡" w:date="2024-06-28T15:12:03Z">
        <w:r>
          <w:rPr>
            <w:rFonts w:ascii="FangSong" w:hAnsi="FangSong" w:eastAsia="FangSong" w:cs="FangSong"/>
            <w:spacing w:val="-2"/>
            <w:sz w:val="31"/>
            <w:szCs w:val="31"/>
            <w:u w:val="single" w:color="auto"/>
          </w:rPr>
          <w:delText xml:space="preserve">                         </w:delText>
        </w:r>
      </w:del>
      <w:del w:id="1715" w:author="林社锡" w:date="2024-06-28T15:12:03Z">
        <w:r>
          <w:rPr>
            <w:rFonts w:ascii="FangSong" w:hAnsi="FangSong" w:eastAsia="FangSong" w:cs="FangSong"/>
            <w:spacing w:val="-1"/>
            <w:sz w:val="31"/>
            <w:szCs w:val="31"/>
            <w:u w:val="single" w:color="auto"/>
          </w:rPr>
          <w:delText xml:space="preserve">                   </w:delText>
        </w:r>
      </w:del>
      <w:del w:id="1716" w:author="林社锡" w:date="2024-06-28T15:12:03Z">
        <w:r>
          <w:rPr>
            <w:rFonts w:ascii="FangSong" w:hAnsi="FangSong" w:eastAsia="FangSong" w:cs="FangSong"/>
            <w:sz w:val="31"/>
            <w:szCs w:val="31"/>
          </w:rPr>
          <w:delText xml:space="preserve"> </w:delText>
        </w:r>
      </w:del>
      <w:del w:id="1717" w:author="林社锡" w:date="2024-06-28T15:12:03Z">
        <w:r>
          <w:rPr>
            <w:rFonts w:ascii="FangSong" w:hAnsi="FangSong" w:eastAsia="FangSong" w:cs="FangSong"/>
            <w:spacing w:val="6"/>
            <w:sz w:val="31"/>
            <w:szCs w:val="31"/>
          </w:rPr>
          <w:delText>推</w:delText>
        </w:r>
      </w:del>
      <w:del w:id="1718" w:author="林社锡" w:date="2024-06-28T15:12:03Z">
        <w:r>
          <w:rPr>
            <w:rFonts w:ascii="FangSong" w:hAnsi="FangSong" w:eastAsia="FangSong" w:cs="FangSong"/>
            <w:spacing w:val="5"/>
            <w:sz w:val="31"/>
            <w:szCs w:val="31"/>
          </w:rPr>
          <w:delText>进计划名称：</w:delText>
        </w:r>
      </w:del>
      <w:del w:id="1719" w:author="林社锡" w:date="2024-06-28T15:12:03Z">
        <w:r>
          <w:rPr>
            <w:rFonts w:ascii="FangSong" w:hAnsi="FangSong" w:eastAsia="FangSong" w:cs="FangSong"/>
            <w:sz w:val="31"/>
            <w:szCs w:val="31"/>
            <w:u w:val="single" w:color="auto"/>
          </w:rPr>
          <w:delText xml:space="preserve">                                        </w:delText>
        </w:r>
      </w:del>
    </w:p>
    <w:p>
      <w:pPr>
        <w:spacing w:line="227" w:lineRule="auto"/>
        <w:ind w:left="672"/>
        <w:outlineLvl w:val="0"/>
        <w:rPr>
          <w:del w:id="1720" w:author="林社锡" w:date="2024-06-28T15:12:03Z"/>
          <w:rFonts w:ascii="SimHei" w:hAnsi="SimHei" w:eastAsia="SimHei" w:cs="SimHei"/>
          <w:sz w:val="31"/>
          <w:szCs w:val="31"/>
        </w:rPr>
      </w:pPr>
      <w:del w:id="1721" w:author="林社锡" w:date="2024-06-28T15:12:03Z">
        <w:r>
          <w:rPr>
            <w:rFonts w:ascii="SimHei" w:hAnsi="SimHei" w:eastAsia="SimHei" w:cs="SimHei"/>
            <w:spacing w:val="-1"/>
            <w:sz w:val="31"/>
            <w:szCs w:val="31"/>
          </w:rPr>
          <w:delText>一、背景和必要性 (不超过 3000 字</w:delText>
        </w:r>
      </w:del>
      <w:del w:id="1722" w:author="林社锡" w:date="2024-06-28T15:12:03Z">
        <w:r>
          <w:rPr>
            <w:rFonts w:ascii="SimHei" w:hAnsi="SimHei" w:eastAsia="SimHei" w:cs="SimHei"/>
            <w:sz w:val="31"/>
            <w:szCs w:val="31"/>
          </w:rPr>
          <w:delText>)</w:delText>
        </w:r>
      </w:del>
    </w:p>
    <w:p>
      <w:pPr>
        <w:spacing w:before="244" w:line="371" w:lineRule="auto"/>
        <w:ind w:left="48" w:right="121" w:firstLine="618"/>
        <w:rPr>
          <w:del w:id="1723" w:author="林社锡" w:date="2024-06-28T15:12:03Z"/>
          <w:rFonts w:ascii="FangSong" w:hAnsi="FangSong" w:eastAsia="FangSong" w:cs="FangSong"/>
          <w:sz w:val="31"/>
          <w:szCs w:val="31"/>
        </w:rPr>
      </w:pPr>
      <w:del w:id="1724" w:author="林社锡" w:date="2024-06-28T15:12:03Z">
        <w:r>
          <w:rPr>
            <w:rFonts w:ascii="FangSong" w:hAnsi="FangSong" w:eastAsia="FangSong" w:cs="FangSong"/>
            <w:spacing w:val="9"/>
            <w:sz w:val="31"/>
            <w:szCs w:val="31"/>
          </w:rPr>
          <w:delText>介绍本推进计划的需求来源、技术竞争性分析、现有</w:delText>
        </w:r>
      </w:del>
      <w:del w:id="1725" w:author="林社锡" w:date="2024-06-28T15:12:03Z">
        <w:r>
          <w:rPr>
            <w:rFonts w:ascii="FangSong" w:hAnsi="FangSong" w:eastAsia="FangSong" w:cs="FangSong"/>
            <w:spacing w:val="5"/>
            <w:sz w:val="31"/>
            <w:szCs w:val="31"/>
          </w:rPr>
          <w:delText>工</w:delText>
        </w:r>
      </w:del>
      <w:del w:id="1726" w:author="林社锡" w:date="2024-06-28T15:12:03Z">
        <w:r>
          <w:rPr>
            <w:rFonts w:ascii="FangSong" w:hAnsi="FangSong" w:eastAsia="FangSong" w:cs="FangSong"/>
            <w:sz w:val="31"/>
            <w:szCs w:val="31"/>
          </w:rPr>
          <w:delText xml:space="preserve"> </w:delText>
        </w:r>
      </w:del>
      <w:del w:id="1727" w:author="林社锡" w:date="2024-06-28T15:12:03Z">
        <w:r>
          <w:rPr>
            <w:rFonts w:ascii="FangSong" w:hAnsi="FangSong" w:eastAsia="FangSong" w:cs="FangSong"/>
            <w:spacing w:val="1"/>
            <w:sz w:val="31"/>
            <w:szCs w:val="31"/>
          </w:rPr>
          <w:delText xml:space="preserve">艺技术方案等， </w:delText>
        </w:r>
      </w:del>
      <w:del w:id="1728" w:author="林社锡" w:date="2024-06-28T15:12:03Z">
        <w:r>
          <w:rPr>
            <w:rFonts w:ascii="FangSong" w:hAnsi="FangSong" w:eastAsia="FangSong" w:cs="FangSong"/>
            <w:sz w:val="31"/>
            <w:szCs w:val="31"/>
          </w:rPr>
          <w:delText>以及实施本推进计划的必要性。</w:delText>
        </w:r>
      </w:del>
    </w:p>
    <w:p>
      <w:pPr>
        <w:spacing w:before="1" w:line="230" w:lineRule="auto"/>
        <w:ind w:left="672"/>
        <w:outlineLvl w:val="0"/>
        <w:rPr>
          <w:del w:id="1729" w:author="林社锡" w:date="2024-06-28T15:12:03Z"/>
          <w:rFonts w:ascii="SimHei" w:hAnsi="SimHei" w:eastAsia="SimHei" w:cs="SimHei"/>
          <w:sz w:val="31"/>
          <w:szCs w:val="31"/>
        </w:rPr>
      </w:pPr>
      <w:del w:id="1730" w:author="林社锡" w:date="2024-06-28T15:12:03Z">
        <w:r>
          <w:rPr>
            <w:rFonts w:ascii="SimHei" w:hAnsi="SimHei" w:eastAsia="SimHei" w:cs="SimHei"/>
            <w:spacing w:val="13"/>
            <w:sz w:val="31"/>
            <w:szCs w:val="31"/>
          </w:rPr>
          <w:delText>二</w:delText>
        </w:r>
      </w:del>
      <w:del w:id="1731" w:author="林社锡" w:date="2024-06-28T15:12:03Z">
        <w:r>
          <w:rPr>
            <w:rFonts w:ascii="SimHei" w:hAnsi="SimHei" w:eastAsia="SimHei" w:cs="SimHei"/>
            <w:spacing w:val="8"/>
            <w:sz w:val="31"/>
            <w:szCs w:val="31"/>
          </w:rPr>
          <w:delText>、拟开展的主要内容、标志性成果和作用意义 (不超</w:delText>
        </w:r>
      </w:del>
    </w:p>
    <w:p>
      <w:pPr>
        <w:spacing w:before="236" w:line="227" w:lineRule="auto"/>
        <w:ind w:left="26"/>
        <w:rPr>
          <w:del w:id="1732" w:author="林社锡" w:date="2024-06-28T15:12:03Z"/>
          <w:rFonts w:ascii="SimHei" w:hAnsi="SimHei" w:eastAsia="SimHei" w:cs="SimHei"/>
          <w:sz w:val="31"/>
          <w:szCs w:val="31"/>
        </w:rPr>
      </w:pPr>
      <w:del w:id="1733" w:author="林社锡" w:date="2024-06-28T15:12:03Z">
        <w:r>
          <w:rPr>
            <w:rFonts w:ascii="SimHei" w:hAnsi="SimHei" w:eastAsia="SimHei" w:cs="SimHei"/>
            <w:spacing w:val="-19"/>
            <w:sz w:val="31"/>
            <w:szCs w:val="31"/>
          </w:rPr>
          <w:delText>过</w:delText>
        </w:r>
      </w:del>
      <w:del w:id="1734" w:author="林社锡" w:date="2024-06-28T15:12:03Z">
        <w:r>
          <w:rPr>
            <w:rFonts w:ascii="SimHei" w:hAnsi="SimHei" w:eastAsia="SimHei" w:cs="SimHei"/>
            <w:spacing w:val="-13"/>
            <w:sz w:val="31"/>
            <w:szCs w:val="31"/>
          </w:rPr>
          <w:delText xml:space="preserve"> 3000 字)</w:delText>
        </w:r>
      </w:del>
    </w:p>
    <w:p>
      <w:pPr>
        <w:spacing w:before="245" w:line="222" w:lineRule="auto"/>
        <w:ind w:left="667"/>
        <w:rPr>
          <w:del w:id="1735" w:author="林社锡" w:date="2024-06-28T15:12:03Z"/>
          <w:rFonts w:ascii="FangSong" w:hAnsi="FangSong" w:eastAsia="FangSong" w:cs="FangSong"/>
          <w:sz w:val="31"/>
          <w:szCs w:val="31"/>
        </w:rPr>
      </w:pPr>
      <w:del w:id="1736" w:author="林社锡" w:date="2024-06-28T15:12:03Z">
        <w:r>
          <w:rPr>
            <w:rFonts w:ascii="FangSong" w:hAnsi="FangSong" w:eastAsia="FangSong" w:cs="FangSong"/>
            <w:spacing w:val="-6"/>
            <w:sz w:val="31"/>
            <w:szCs w:val="31"/>
          </w:rPr>
          <w:delText>介绍本推进计</w:delText>
        </w:r>
      </w:del>
      <w:del w:id="1737" w:author="林社锡" w:date="2024-06-28T15:12:03Z">
        <w:r>
          <w:rPr>
            <w:rFonts w:ascii="FangSong" w:hAnsi="FangSong" w:eastAsia="FangSong" w:cs="FangSong"/>
            <w:spacing w:val="-5"/>
            <w:sz w:val="31"/>
            <w:szCs w:val="31"/>
          </w:rPr>
          <w:delText>划</w:delText>
        </w:r>
      </w:del>
      <w:del w:id="1738" w:author="林社锡" w:date="2024-06-28T15:12:03Z">
        <w:r>
          <w:rPr>
            <w:rFonts w:ascii="FangSong" w:hAnsi="FangSong" w:eastAsia="FangSong" w:cs="FangSong"/>
            <w:spacing w:val="-3"/>
            <w:sz w:val="31"/>
            <w:szCs w:val="31"/>
          </w:rPr>
          <w:delText>拟围绕 “三新” “一强”将开展哪些工</w:delText>
        </w:r>
      </w:del>
    </w:p>
    <w:p>
      <w:pPr>
        <w:spacing w:before="253" w:line="371" w:lineRule="auto"/>
        <w:ind w:left="22" w:right="121" w:firstLine="7"/>
        <w:rPr>
          <w:del w:id="1739" w:author="林社锡" w:date="2024-06-28T15:12:03Z"/>
          <w:rFonts w:ascii="FangSong" w:hAnsi="FangSong" w:eastAsia="FangSong" w:cs="FangSong"/>
          <w:sz w:val="31"/>
          <w:szCs w:val="31"/>
        </w:rPr>
      </w:pPr>
      <w:del w:id="1740" w:author="林社锡" w:date="2024-06-28T15:12:03Z">
        <w:r>
          <w:rPr>
            <w:rFonts w:ascii="FangSong" w:hAnsi="FangSong" w:eastAsia="FangSong" w:cs="FangSong"/>
            <w:spacing w:val="4"/>
            <w:sz w:val="31"/>
            <w:szCs w:val="31"/>
          </w:rPr>
          <w:delText>作，分别取得哪些标志</w:delText>
        </w:r>
      </w:del>
      <w:del w:id="1741" w:author="林社锡" w:date="2024-06-28T15:12:03Z">
        <w:r>
          <w:rPr>
            <w:rFonts w:ascii="FangSong" w:hAnsi="FangSong" w:eastAsia="FangSong" w:cs="FangSong"/>
            <w:spacing w:val="2"/>
            <w:sz w:val="31"/>
            <w:szCs w:val="31"/>
          </w:rPr>
          <w:delText>性成果， 以及取得标志性成果的作用</w:delText>
        </w:r>
      </w:del>
      <w:del w:id="1742" w:author="林社锡" w:date="2024-06-28T15:12:03Z">
        <w:r>
          <w:rPr>
            <w:rFonts w:ascii="FangSong" w:hAnsi="FangSong" w:eastAsia="FangSong" w:cs="FangSong"/>
            <w:sz w:val="31"/>
            <w:szCs w:val="31"/>
          </w:rPr>
          <w:delText xml:space="preserve"> </w:delText>
        </w:r>
      </w:del>
      <w:del w:id="1743" w:author="林社锡" w:date="2024-06-28T15:12:03Z">
        <w:r>
          <w:rPr>
            <w:rFonts w:ascii="FangSong" w:hAnsi="FangSong" w:eastAsia="FangSong" w:cs="FangSong"/>
            <w:spacing w:val="10"/>
            <w:sz w:val="31"/>
            <w:szCs w:val="31"/>
          </w:rPr>
          <w:delText>意</w:delText>
        </w:r>
      </w:del>
      <w:del w:id="1744" w:author="林社锡" w:date="2024-06-28T15:12:03Z">
        <w:r>
          <w:rPr>
            <w:rFonts w:ascii="FangSong" w:hAnsi="FangSong" w:eastAsia="FangSong" w:cs="FangSong"/>
            <w:spacing w:val="9"/>
            <w:sz w:val="31"/>
            <w:szCs w:val="31"/>
          </w:rPr>
          <w:delText>义，可包括但不限于对企业自身发展带来的经济效益，以</w:delText>
        </w:r>
      </w:del>
      <w:del w:id="1745" w:author="林社锡" w:date="2024-06-28T15:12:03Z">
        <w:r>
          <w:rPr>
            <w:rFonts w:ascii="FangSong" w:hAnsi="FangSong" w:eastAsia="FangSong" w:cs="FangSong"/>
            <w:sz w:val="31"/>
            <w:szCs w:val="31"/>
          </w:rPr>
          <w:delText xml:space="preserve"> </w:delText>
        </w:r>
      </w:del>
      <w:del w:id="1746" w:author="林社锡" w:date="2024-06-28T15:12:03Z">
        <w:r>
          <w:rPr>
            <w:rFonts w:ascii="FangSong" w:hAnsi="FangSong" w:eastAsia="FangSong" w:cs="FangSong"/>
            <w:spacing w:val="40"/>
            <w:sz w:val="31"/>
            <w:szCs w:val="31"/>
          </w:rPr>
          <w:delText>及</w:delText>
        </w:r>
      </w:del>
      <w:del w:id="1747" w:author="林社锡" w:date="2024-06-28T15:12:03Z">
        <w:r>
          <w:rPr>
            <w:rFonts w:ascii="FangSong" w:hAnsi="FangSong" w:eastAsia="FangSong" w:cs="FangSong"/>
            <w:spacing w:val="21"/>
            <w:sz w:val="31"/>
            <w:szCs w:val="31"/>
          </w:rPr>
          <w:delText>对国民经济稳定性或产业链韧性等方面带来的社会效益</w:delText>
        </w:r>
      </w:del>
      <w:del w:id="1748" w:author="林社锡" w:date="2024-06-28T15:12:03Z">
        <w:r>
          <w:rPr>
            <w:rFonts w:ascii="FangSong" w:hAnsi="FangSong" w:eastAsia="FangSong" w:cs="FangSong"/>
            <w:sz w:val="31"/>
            <w:szCs w:val="31"/>
          </w:rPr>
          <w:delText xml:space="preserve"> 等。</w:delText>
        </w:r>
      </w:del>
    </w:p>
    <w:p>
      <w:pPr>
        <w:spacing w:line="227" w:lineRule="auto"/>
        <w:ind w:left="673"/>
        <w:outlineLvl w:val="0"/>
        <w:rPr>
          <w:del w:id="1749" w:author="林社锡" w:date="2024-06-28T15:12:03Z"/>
          <w:rFonts w:ascii="SimHei" w:hAnsi="SimHei" w:eastAsia="SimHei" w:cs="SimHei"/>
          <w:sz w:val="31"/>
          <w:szCs w:val="31"/>
        </w:rPr>
      </w:pPr>
      <w:del w:id="1750" w:author="林社锡" w:date="2024-06-28T15:12:03Z">
        <w:r>
          <w:rPr>
            <w:rFonts w:ascii="SimHei" w:hAnsi="SimHei" w:eastAsia="SimHei" w:cs="SimHei"/>
            <w:spacing w:val="-2"/>
            <w:sz w:val="31"/>
            <w:szCs w:val="31"/>
          </w:rPr>
          <w:delText>三、可行性分析 (不</w:delText>
        </w:r>
      </w:del>
      <w:del w:id="1751" w:author="林社锡" w:date="2024-06-28T15:12:03Z">
        <w:r>
          <w:rPr>
            <w:rFonts w:ascii="SimHei" w:hAnsi="SimHei" w:eastAsia="SimHei" w:cs="SimHei"/>
            <w:spacing w:val="-1"/>
            <w:sz w:val="31"/>
            <w:szCs w:val="31"/>
          </w:rPr>
          <w:delText>超过 3000 字)</w:delText>
        </w:r>
      </w:del>
    </w:p>
    <w:p>
      <w:pPr>
        <w:spacing w:before="244" w:line="222" w:lineRule="auto"/>
        <w:ind w:left="667"/>
        <w:rPr>
          <w:del w:id="1752" w:author="林社锡" w:date="2024-06-28T15:12:03Z"/>
          <w:rFonts w:ascii="FangSong" w:hAnsi="FangSong" w:eastAsia="FangSong" w:cs="FangSong"/>
          <w:sz w:val="31"/>
          <w:szCs w:val="31"/>
        </w:rPr>
      </w:pPr>
      <w:del w:id="1753" w:author="林社锡" w:date="2024-06-28T15:12:03Z">
        <w:r>
          <w:rPr>
            <w:rFonts w:ascii="FangSong" w:hAnsi="FangSong" w:eastAsia="FangSong" w:cs="FangSong"/>
            <w:spacing w:val="38"/>
            <w:sz w:val="31"/>
            <w:szCs w:val="31"/>
          </w:rPr>
          <w:delText>介</w:delText>
        </w:r>
      </w:del>
      <w:del w:id="1754" w:author="林社锡" w:date="2024-06-28T15:12:03Z">
        <w:r>
          <w:rPr>
            <w:rFonts w:ascii="FangSong" w:hAnsi="FangSong" w:eastAsia="FangSong" w:cs="FangSong"/>
            <w:spacing w:val="22"/>
            <w:sz w:val="31"/>
            <w:szCs w:val="31"/>
          </w:rPr>
          <w:delText>绍本企业实施推进计划的优势和可能面临的困难问</w:delText>
        </w:r>
      </w:del>
    </w:p>
    <w:p>
      <w:pPr>
        <w:spacing w:before="252" w:line="371" w:lineRule="auto"/>
        <w:ind w:left="39" w:right="121" w:hanging="9"/>
        <w:rPr>
          <w:del w:id="1755" w:author="林社锡" w:date="2024-06-28T15:12:03Z"/>
          <w:rFonts w:ascii="FangSong" w:hAnsi="FangSong" w:eastAsia="FangSong" w:cs="FangSong"/>
          <w:sz w:val="31"/>
          <w:szCs w:val="31"/>
        </w:rPr>
      </w:pPr>
      <w:del w:id="1756" w:author="林社锡" w:date="2024-06-28T15:12:03Z">
        <w:r>
          <w:rPr>
            <w:rFonts w:ascii="FangSong" w:hAnsi="FangSong" w:eastAsia="FangSong" w:cs="FangSong"/>
            <w:spacing w:val="4"/>
            <w:sz w:val="31"/>
            <w:szCs w:val="31"/>
          </w:rPr>
          <w:delText>题， 以及解决困难问</w:delText>
        </w:r>
      </w:del>
      <w:del w:id="1757" w:author="林社锡" w:date="2024-06-28T15:12:03Z">
        <w:r>
          <w:rPr>
            <w:rFonts w:ascii="FangSong" w:hAnsi="FangSong" w:eastAsia="FangSong" w:cs="FangSong"/>
            <w:spacing w:val="2"/>
            <w:sz w:val="31"/>
            <w:szCs w:val="31"/>
          </w:rPr>
          <w:delText>题的考虑和举措，分析完成推进计划的</w:delText>
        </w:r>
      </w:del>
      <w:del w:id="1758" w:author="林社锡" w:date="2024-06-28T15:12:03Z">
        <w:r>
          <w:rPr>
            <w:rFonts w:ascii="FangSong" w:hAnsi="FangSong" w:eastAsia="FangSong" w:cs="FangSong"/>
            <w:sz w:val="31"/>
            <w:szCs w:val="31"/>
          </w:rPr>
          <w:delText xml:space="preserve"> </w:delText>
        </w:r>
      </w:del>
      <w:del w:id="1759" w:author="林社锡" w:date="2024-06-28T15:12:03Z">
        <w:r>
          <w:rPr>
            <w:rFonts w:ascii="FangSong" w:hAnsi="FangSong" w:eastAsia="FangSong" w:cs="FangSong"/>
            <w:spacing w:val="1"/>
            <w:sz w:val="31"/>
            <w:szCs w:val="31"/>
          </w:rPr>
          <w:delText>可行性</w:delText>
        </w:r>
      </w:del>
      <w:del w:id="1760" w:author="林社锡" w:date="2024-06-28T15:12:03Z">
        <w:r>
          <w:rPr>
            <w:rFonts w:ascii="FangSong" w:hAnsi="FangSong" w:eastAsia="FangSong" w:cs="FangSong"/>
            <w:sz w:val="31"/>
            <w:szCs w:val="31"/>
          </w:rPr>
          <w:delText>。</w:delText>
        </w:r>
      </w:del>
    </w:p>
    <w:p>
      <w:pPr>
        <w:spacing w:line="227" w:lineRule="auto"/>
        <w:ind w:left="686"/>
        <w:outlineLvl w:val="0"/>
        <w:rPr>
          <w:del w:id="1761" w:author="林社锡" w:date="2024-06-28T15:12:03Z"/>
          <w:rFonts w:ascii="SimHei" w:hAnsi="SimHei" w:eastAsia="SimHei" w:cs="SimHei"/>
          <w:sz w:val="31"/>
          <w:szCs w:val="31"/>
        </w:rPr>
      </w:pPr>
      <w:del w:id="1762" w:author="林社锡" w:date="2024-06-28T15:12:03Z">
        <w:r>
          <w:rPr>
            <w:rFonts w:ascii="SimHei" w:hAnsi="SimHei" w:eastAsia="SimHei" w:cs="SimHei"/>
            <w:spacing w:val="1"/>
            <w:sz w:val="31"/>
            <w:szCs w:val="31"/>
          </w:rPr>
          <w:delText>四、投资情</w:delText>
        </w:r>
      </w:del>
      <w:del w:id="1763" w:author="林社锡" w:date="2024-06-28T15:12:03Z">
        <w:r>
          <w:rPr>
            <w:rFonts w:ascii="SimHei" w:hAnsi="SimHei" w:eastAsia="SimHei" w:cs="SimHei"/>
            <w:sz w:val="31"/>
            <w:szCs w:val="31"/>
          </w:rPr>
          <w:delText>况、年度安排和绩效目标 (不超过 3000 字)</w:delText>
        </w:r>
      </w:del>
    </w:p>
    <w:p>
      <w:pPr>
        <w:spacing w:before="246" w:line="381" w:lineRule="auto"/>
        <w:ind w:left="36" w:right="121" w:firstLine="630"/>
        <w:rPr>
          <w:del w:id="1764" w:author="林社锡" w:date="2024-06-28T15:12:03Z"/>
          <w:rFonts w:ascii="FangSong" w:hAnsi="FangSong" w:eastAsia="FangSong" w:cs="FangSong"/>
          <w:sz w:val="31"/>
          <w:szCs w:val="31"/>
        </w:rPr>
      </w:pPr>
      <w:del w:id="1765" w:author="林社锡" w:date="2024-06-28T15:12:03Z">
        <w:r>
          <w:rPr>
            <w:rFonts w:ascii="FangSong" w:hAnsi="FangSong" w:eastAsia="FangSong" w:cs="FangSong"/>
            <w:spacing w:val="38"/>
            <w:sz w:val="31"/>
            <w:szCs w:val="31"/>
          </w:rPr>
          <w:delText>介</w:delText>
        </w:r>
      </w:del>
      <w:del w:id="1766" w:author="林社锡" w:date="2024-06-28T15:12:03Z">
        <w:r>
          <w:rPr>
            <w:rFonts w:ascii="FangSong" w:hAnsi="FangSong" w:eastAsia="FangSong" w:cs="FangSong"/>
            <w:spacing w:val="22"/>
            <w:sz w:val="31"/>
            <w:szCs w:val="31"/>
          </w:rPr>
          <w:delText>绍本企业实施推进计划的拟投资总额，包含资金来</w:delText>
        </w:r>
      </w:del>
      <w:del w:id="1767" w:author="林社锡" w:date="2024-06-28T15:12:03Z">
        <w:r>
          <w:rPr>
            <w:rFonts w:ascii="FangSong" w:hAnsi="FangSong" w:eastAsia="FangSong" w:cs="FangSong"/>
            <w:sz w:val="31"/>
            <w:szCs w:val="31"/>
          </w:rPr>
          <w:delText xml:space="preserve"> </w:delText>
        </w:r>
      </w:del>
      <w:del w:id="1768" w:author="林社锡" w:date="2024-06-28T15:12:03Z">
        <w:r>
          <w:rPr>
            <w:rFonts w:ascii="FangSong" w:hAnsi="FangSong" w:eastAsia="FangSong" w:cs="FangSong"/>
            <w:spacing w:val="16"/>
            <w:sz w:val="31"/>
            <w:szCs w:val="31"/>
          </w:rPr>
          <w:delText>源</w:delText>
        </w:r>
      </w:del>
      <w:del w:id="1769" w:author="林社锡" w:date="2024-06-28T15:12:03Z">
        <w:r>
          <w:rPr>
            <w:rFonts w:ascii="FangSong" w:hAnsi="FangSong" w:eastAsia="FangSong" w:cs="FangSong"/>
            <w:spacing w:val="15"/>
            <w:sz w:val="31"/>
            <w:szCs w:val="31"/>
          </w:rPr>
          <w:delText>、</w:delText>
        </w:r>
      </w:del>
      <w:del w:id="1770" w:author="林社锡" w:date="2024-06-28T15:12:03Z">
        <w:r>
          <w:rPr>
            <w:rFonts w:ascii="FangSong" w:hAnsi="FangSong" w:eastAsia="FangSong" w:cs="FangSong"/>
            <w:spacing w:val="8"/>
            <w:sz w:val="31"/>
            <w:szCs w:val="31"/>
          </w:rPr>
          <w:delText>主要投资方向和资金分配计划等。介绍分年度实施推进</w:delText>
        </w:r>
      </w:del>
    </w:p>
    <w:p>
      <w:pPr>
        <w:rPr>
          <w:del w:id="1771" w:author="林社锡" w:date="2024-06-28T15:12:03Z"/>
        </w:rPr>
        <w:sectPr>
          <w:footerReference r:id="rId13" w:type="default"/>
          <w:pgSz w:w="11906" w:h="16839"/>
          <w:pgMar w:top="1431" w:right="1678" w:bottom="1217" w:left="1785" w:header="0" w:footer="999" w:gutter="0"/>
          <w:cols w:space="720" w:num="1"/>
        </w:sectPr>
      </w:pPr>
    </w:p>
    <w:p>
      <w:pPr>
        <w:spacing w:before="164" w:line="378" w:lineRule="auto"/>
        <w:ind w:left="34" w:right="78"/>
        <w:rPr>
          <w:rFonts w:ascii="FangSong" w:hAnsi="FangSong" w:eastAsia="FangSong" w:cs="FangSong"/>
          <w:sz w:val="31"/>
          <w:szCs w:val="31"/>
        </w:rPr>
      </w:pPr>
      <w:del w:id="1772" w:author="林社锡" w:date="2024-06-28T15:12:03Z">
        <w:r>
          <w:rPr>
            <w:rFonts w:ascii="FangSong" w:hAnsi="FangSong" w:eastAsia="FangSong" w:cs="FangSong"/>
            <w:spacing w:val="11"/>
            <w:sz w:val="31"/>
            <w:szCs w:val="31"/>
          </w:rPr>
          <w:delText>计</w:delText>
        </w:r>
      </w:del>
      <w:del w:id="1773" w:author="林社锡" w:date="2024-06-28T15:12:03Z">
        <w:r>
          <w:rPr>
            <w:rFonts w:ascii="FangSong" w:hAnsi="FangSong" w:eastAsia="FangSong" w:cs="FangSong"/>
            <w:spacing w:val="6"/>
            <w:sz w:val="31"/>
            <w:szCs w:val="31"/>
          </w:rPr>
          <w:delText>划的安排和绩效目标，分年度绩效目标应可量化可考核，</w:delText>
        </w:r>
      </w:del>
      <w:del w:id="1774" w:author="林社锡" w:date="2024-06-28T15:12:03Z">
        <w:r>
          <w:rPr>
            <w:rFonts w:ascii="FangSong" w:hAnsi="FangSong" w:eastAsia="FangSong" w:cs="FangSong"/>
            <w:sz w:val="31"/>
            <w:szCs w:val="31"/>
          </w:rPr>
          <w:delText xml:space="preserve"> </w:delText>
        </w:r>
      </w:del>
      <w:del w:id="1775" w:author="林社锡" w:date="2024-06-28T15:12:03Z">
        <w:r>
          <w:rPr>
            <w:rFonts w:ascii="FangSong" w:hAnsi="FangSong" w:eastAsia="FangSong" w:cs="FangSong"/>
            <w:spacing w:val="8"/>
            <w:sz w:val="31"/>
            <w:szCs w:val="31"/>
          </w:rPr>
          <w:delText>应</w:delText>
        </w:r>
      </w:del>
      <w:del w:id="1776" w:author="林社锡" w:date="2024-06-28T15:12:03Z">
        <w:r>
          <w:rPr>
            <w:rFonts w:ascii="FangSong" w:hAnsi="FangSong" w:eastAsia="FangSong" w:cs="FangSong"/>
            <w:spacing w:val="7"/>
            <w:sz w:val="31"/>
            <w:szCs w:val="31"/>
          </w:rPr>
          <w:delText>包含所有标志性成果。</w:delText>
        </w:r>
      </w:del>
      <w:bookmarkStart w:id="2" w:name="_GoBack"/>
      <w:bookmarkEnd w:id="2"/>
    </w:p>
    <w:sectPr>
      <w:footerReference r:id="rId14" w:type="default"/>
      <w:pgSz w:w="11906" w:h="16839"/>
      <w:pgMar w:top="1431" w:right="1785" w:bottom="1217" w:left="1785" w:header="0" w:footer="99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imHei">
    <w:altName w:val="方正黑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FangSong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icrosoft YaHei Light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KaiTi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2" w:lineRule="auto"/>
      <w:ind w:left="6950"/>
      <w:rPr>
        <w:rFonts w:ascii="Microsoft YaHei Light" w:hAnsi="Microsoft YaHei Light" w:eastAsia="Microsoft YaHei Light" w:cs="Microsoft YaHei Light"/>
        <w:sz w:val="17"/>
        <w:szCs w:val="17"/>
      </w:rPr>
    </w:pPr>
    <w:r>
      <w:rPr>
        <w:rFonts w:ascii="Microsoft YaHei Light" w:hAnsi="Microsoft YaHei Light" w:eastAsia="Microsoft YaHei Light" w:cs="Microsoft YaHei Light"/>
        <w:spacing w:val="1"/>
        <w:sz w:val="17"/>
        <w:szCs w:val="17"/>
      </w:rPr>
      <w:t>4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5" w:lineRule="auto"/>
      <w:ind w:left="4106"/>
      <w:rPr>
        <w:rFonts w:ascii="Microsoft YaHei Light" w:hAnsi="Microsoft YaHei Light" w:eastAsia="Microsoft YaHei Light" w:cs="Microsoft YaHei Light"/>
        <w:sz w:val="17"/>
        <w:szCs w:val="17"/>
      </w:rPr>
    </w:pPr>
    <w:r>
      <w:rPr>
        <w:rFonts w:ascii="Microsoft YaHei Light" w:hAnsi="Microsoft YaHei Light" w:eastAsia="Microsoft YaHei Light" w:cs="Microsoft YaHei Light"/>
        <w:spacing w:val="-2"/>
        <w:sz w:val="17"/>
        <w:szCs w:val="17"/>
      </w:rPr>
      <w:t>1</w:t>
    </w:r>
    <w:r>
      <w:rPr>
        <w:rFonts w:ascii="Microsoft YaHei Light" w:hAnsi="Microsoft YaHei Light" w:eastAsia="Microsoft YaHei Light" w:cs="Microsoft YaHei Light"/>
        <w:spacing w:val="-1"/>
        <w:sz w:val="17"/>
        <w:szCs w:val="17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2" w:lineRule="auto"/>
      <w:ind w:left="6963"/>
      <w:rPr>
        <w:rFonts w:ascii="Microsoft YaHei Light" w:hAnsi="Microsoft YaHei Light" w:eastAsia="Microsoft YaHei Light" w:cs="Microsoft YaHei Light"/>
        <w:sz w:val="17"/>
        <w:szCs w:val="17"/>
      </w:rPr>
    </w:pPr>
    <w:r>
      <w:rPr>
        <w:rFonts w:ascii="Microsoft YaHei Light" w:hAnsi="Microsoft YaHei Light" w:eastAsia="Microsoft YaHei Light" w:cs="Microsoft YaHei Light"/>
        <w:sz w:val="17"/>
        <w:szCs w:val="17"/>
      </w:rPr>
      <w:t>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ins w:id="0" w:author="林社锡" w:date="2024-06-28T15:10:54Z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ins w:id="1" w:author="林社锡" w:date="2024-06-28T15:10:54Z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ind w:left="4116"/>
      <w:rPr>
        <w:rFonts w:ascii="Times New Roman" w:hAnsi="Times New Roman" w:eastAsia="Times New Roman" w:cs="Times New Roman"/>
        <w:sz w:val="23"/>
        <w:szCs w:val="23"/>
      </w:rPr>
    </w:pPr>
    <w:r>
      <w:rPr>
        <w:rFonts w:ascii="Times New Roman" w:hAnsi="Times New Roman" w:eastAsia="Times New Roman" w:cs="Times New Roman"/>
        <w:sz w:val="23"/>
        <w:szCs w:val="23"/>
      </w:rPr>
      <w:t>6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2" w:lineRule="auto"/>
      <w:ind w:left="4223"/>
      <w:rPr>
        <w:rFonts w:ascii="Microsoft YaHei Light" w:hAnsi="Microsoft YaHei Light" w:eastAsia="Microsoft YaHei Light" w:cs="Microsoft YaHei Light"/>
        <w:sz w:val="17"/>
        <w:szCs w:val="17"/>
      </w:rPr>
    </w:pPr>
    <w:r>
      <w:rPr>
        <w:rFonts w:ascii="Microsoft YaHei Light" w:hAnsi="Microsoft YaHei Light" w:eastAsia="Microsoft YaHei Light" w:cs="Microsoft YaHei Light"/>
        <w:sz w:val="17"/>
        <w:szCs w:val="17"/>
      </w:rPr>
      <w:t>7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4" w:lineRule="auto"/>
      <w:ind w:left="4227"/>
      <w:rPr>
        <w:rFonts w:ascii="Microsoft YaHei Light" w:hAnsi="Microsoft YaHei Light" w:eastAsia="Microsoft YaHei Light" w:cs="Microsoft YaHei Light"/>
        <w:sz w:val="17"/>
        <w:szCs w:val="17"/>
      </w:rPr>
    </w:pPr>
    <w:r>
      <w:rPr>
        <w:rFonts w:ascii="Microsoft YaHei Light" w:hAnsi="Microsoft YaHei Light" w:eastAsia="Microsoft YaHei Light" w:cs="Microsoft YaHei Light"/>
        <w:sz w:val="17"/>
        <w:szCs w:val="17"/>
      </w:rPr>
      <w:t>8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4" w:lineRule="auto"/>
      <w:ind w:left="4226"/>
      <w:rPr>
        <w:rFonts w:ascii="Microsoft YaHei Light" w:hAnsi="Microsoft YaHei Light" w:eastAsia="Microsoft YaHei Light" w:cs="Microsoft YaHei Light"/>
        <w:sz w:val="17"/>
        <w:szCs w:val="17"/>
      </w:rPr>
    </w:pPr>
    <w:r>
      <w:rPr>
        <w:rFonts w:ascii="Microsoft YaHei Light" w:hAnsi="Microsoft YaHei Light" w:eastAsia="Microsoft YaHei Light" w:cs="Microsoft YaHei Light"/>
        <w:sz w:val="17"/>
        <w:szCs w:val="17"/>
      </w:rPr>
      <w:t>9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5" w:lineRule="auto"/>
      <w:ind w:left="4090"/>
      <w:rPr>
        <w:rFonts w:ascii="Microsoft YaHei Light" w:hAnsi="Microsoft YaHei Light" w:eastAsia="Microsoft YaHei Light" w:cs="Microsoft YaHei Light"/>
        <w:sz w:val="17"/>
        <w:szCs w:val="17"/>
      </w:rPr>
    </w:pPr>
    <w:r>
      <w:rPr>
        <w:rFonts w:ascii="Microsoft YaHei Light" w:hAnsi="Microsoft YaHei Light" w:eastAsia="Microsoft YaHei Light" w:cs="Microsoft YaHei Light"/>
        <w:spacing w:val="-1"/>
        <w:sz w:val="17"/>
        <w:szCs w:val="17"/>
      </w:rPr>
      <w:t>1</w:t>
    </w:r>
    <w:r>
      <w:rPr>
        <w:rFonts w:ascii="Microsoft YaHei Light" w:hAnsi="Microsoft YaHei Light" w:eastAsia="Microsoft YaHei Light" w:cs="Microsoft YaHei Light"/>
        <w:sz w:val="17"/>
        <w:szCs w:val="17"/>
      </w:rPr>
      <w:t>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林社锡">
    <w15:presenceInfo w15:providerId="None" w15:userId="林社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revisionView w:markup="0"/>
  <w:trackRevisions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73C000D"/>
    <w:rsid w:val="1DFFFE0A"/>
    <w:rsid w:val="667D1F9E"/>
    <w:rsid w:val="77DEA7C9"/>
    <w:rsid w:val="77FFDAD1"/>
    <w:rsid w:val="7F7871C7"/>
    <w:rsid w:val="7F7E5368"/>
    <w:rsid w:val="7F9D74F5"/>
    <w:rsid w:val="BCE70650"/>
    <w:rsid w:val="E79BC304"/>
    <w:rsid w:val="FFEF1D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microsoft.com/office/2011/relationships/people" Target="people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Office_11.8.2.11763_F1E327BC-269C-435d-A152-05C5408002CA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2024-06-20T01:39:00Z</dcterms:created>
  <dc:creator>ABC</dc:creator>
  <cp:lastModifiedBy>greatwall</cp:lastModifiedBy>
  <dcterms:modified xsi:type="dcterms:W3CDTF">2024-06-28T15:12:49Z</dcterms:modified>
  <dc:title>附件2                                                                   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2024-06-21T09:59:57Z</vt:filetime>
  </property>
  <property fmtid="{D5CDD505-2E9C-101B-9397-08002B2CF9AE}" pid="4" name="KSOProductBuildVer">
    <vt:lpwstr>2052-11.8.2.11763</vt:lpwstr>
  </property>
  <property fmtid="{D5CDD505-2E9C-101B-9397-08002B2CF9AE}" pid="5" name="ICV">
    <vt:lpwstr>46522ED8C5AC0BFB71627E6643951129</vt:lpwstr>
  </property>
</Properties>
</file>