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eastAsia="宋体"/>
          <w:color w:val="auto"/>
          <w:sz w:val="32"/>
          <w:highlight w:val="none"/>
          <w:lang w:val="en-US" w:eastAsia="zh-CN"/>
        </w:rPr>
      </w:pPr>
      <w:r>
        <w:rPr>
          <w:rFonts w:hint="eastAsia"/>
          <w:color w:val="auto"/>
          <w:sz w:val="32"/>
          <w:highlight w:val="none"/>
        </w:rPr>
        <w:t>附件</w:t>
      </w:r>
      <w:r>
        <w:rPr>
          <w:rFonts w:hint="eastAsia"/>
          <w:color w:val="auto"/>
          <w:sz w:val="32"/>
          <w:highlight w:val="none"/>
          <w:lang w:val="en-US" w:eastAsia="zh-CN"/>
        </w:rPr>
        <w:t>1</w:t>
      </w:r>
    </w:p>
    <w:p>
      <w:pPr>
        <w:snapToGrid w:val="0"/>
        <w:spacing w:line="560" w:lineRule="exact"/>
        <w:rPr>
          <w:rFonts w:hint="eastAsia"/>
          <w:color w:val="auto"/>
          <w:sz w:val="32"/>
          <w:highlight w:val="none"/>
        </w:rPr>
      </w:pPr>
    </w:p>
    <w:p>
      <w:pPr>
        <w:jc w:val="center"/>
        <w:rPr>
          <w:ins w:id="0" w:author="胡莹冰" w:date="2022-03-15T10:01:27Z"/>
          <w:rFonts w:hint="eastAsia" w:ascii="宋体" w:hAnsi="宋体" w:eastAsia="宋体" w:cs="Times New Roman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  <w:rPrChange w:id="1" w:author="胡莹冰" w:date="2022-03-15T10:01:20Z">
            <w:rPr>
              <w:rFonts w:hint="eastAsia" w:ascii="宋体" w:hAnsi="宋体" w:eastAsia="宋体" w:cs="Times New Roman"/>
              <w:b/>
              <w:color w:val="auto"/>
              <w:sz w:val="40"/>
              <w:highlight w:val="none"/>
            </w:rPr>
          </w:rPrChange>
        </w:rPr>
        <w:t>江门市</w:t>
      </w:r>
      <w:r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  <w:lang w:eastAsia="zh-CN"/>
          <w:rPrChange w:id="2" w:author="胡莹冰" w:date="2022-03-15T10:01:20Z">
            <w:rPr>
              <w:rFonts w:hint="eastAsia" w:ascii="宋体" w:hAnsi="宋体" w:eastAsia="宋体" w:cs="Times New Roman"/>
              <w:b/>
              <w:color w:val="auto"/>
              <w:sz w:val="40"/>
              <w:highlight w:val="none"/>
              <w:lang w:eastAsia="zh-CN"/>
            </w:rPr>
          </w:rPrChange>
        </w:rPr>
        <w:t>工业企业</w:t>
      </w:r>
      <w:r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  <w:rPrChange w:id="3" w:author="胡莹冰" w:date="2022-03-15T10:01:20Z">
            <w:rPr>
              <w:rFonts w:hint="eastAsia" w:ascii="宋体" w:hAnsi="宋体" w:eastAsia="宋体" w:cs="Times New Roman"/>
              <w:b/>
              <w:color w:val="auto"/>
              <w:sz w:val="40"/>
              <w:highlight w:val="none"/>
            </w:rPr>
          </w:rPrChange>
        </w:rPr>
        <w:t>“小升规”奖励资金申请书暨承诺函</w:t>
      </w:r>
    </w:p>
    <w:p>
      <w:pPr>
        <w:jc w:val="center"/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  <w:rPrChange w:id="4" w:author="胡莹冰" w:date="2022-03-15T10:01:20Z">
            <w:rPr>
              <w:rFonts w:hint="eastAsia" w:ascii="宋体" w:hAnsi="宋体" w:eastAsia="宋体" w:cs="Times New Roman"/>
              <w:b/>
              <w:color w:val="auto"/>
              <w:sz w:val="40"/>
              <w:highlight w:val="none"/>
            </w:rPr>
          </w:rPrChange>
        </w:rPr>
      </w:pPr>
    </w:p>
    <w:p>
      <w:pPr>
        <w:spacing w:line="276" w:lineRule="auto"/>
        <w:ind w:firstLine="600" w:firstLineChars="200"/>
        <w:jc w:val="left"/>
        <w:rPr>
          <w:rFonts w:ascii="仿宋_GB2312" w:eastAsia="仿宋_GB2312"/>
          <w:color w:val="auto"/>
          <w:sz w:val="30"/>
          <w:szCs w:val="30"/>
          <w:highlight w:val="none"/>
        </w:rPr>
      </w:pPr>
      <w:r>
        <w:rPr>
          <w:rFonts w:hint="eastAsia" w:ascii="仿宋_GB2312" w:eastAsia="仿宋_GB2312"/>
          <w:color w:val="auto"/>
          <w:sz w:val="30"/>
          <w:szCs w:val="30"/>
          <w:highlight w:val="none"/>
          <w:u w:val="single"/>
        </w:rPr>
        <w:t xml:space="preserve">  （企业名）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lang w:eastAsia="zh-CN"/>
        </w:rPr>
        <w:t>是</w:t>
      </w:r>
      <w:del w:id="5" w:author="胡莹冰" w:date="2022-03-15T10:00:34Z">
        <w:r>
          <w:rPr>
            <w:rFonts w:hint="default" w:ascii="仿宋_GB2312" w:eastAsia="仿宋_GB2312"/>
            <w:color w:val="auto"/>
            <w:sz w:val="30"/>
            <w:szCs w:val="30"/>
            <w:highlight w:val="none"/>
            <w:u w:val="none"/>
            <w:lang w:val="en-US" w:eastAsia="zh-CN"/>
            <w:rPrChange w:id="6" w:author="胡莹冰" w:date="2022-03-15T10:00:37Z">
              <w:rPr>
                <w:rFonts w:hint="default" w:ascii="仿宋_GB2312" w:eastAsia="仿宋_GB2312"/>
                <w:color w:val="auto"/>
                <w:sz w:val="30"/>
                <w:szCs w:val="30"/>
                <w:highlight w:val="none"/>
                <w:u w:val="single"/>
                <w:lang w:val="en-US" w:eastAsia="zh-CN"/>
              </w:rPr>
            </w:rPrChange>
          </w:rPr>
          <w:delText>2021</w:delText>
        </w:r>
      </w:del>
      <w:ins w:id="8" w:author="胡莹冰" w:date="2022-03-15T10:00:34Z">
        <w:r>
          <w:rPr>
            <w:rFonts w:hint="eastAsia" w:ascii="仿宋_GB2312" w:eastAsia="仿宋_GB2312"/>
            <w:color w:val="auto"/>
            <w:sz w:val="30"/>
            <w:szCs w:val="30"/>
            <w:highlight w:val="none"/>
            <w:u w:val="none"/>
            <w:lang w:val="en-US" w:eastAsia="zh-CN"/>
            <w:rPrChange w:id="9" w:author="胡莹冰" w:date="2022-03-15T10:00:37Z">
              <w:rPr>
                <w:rFonts w:hint="eastAsia" w:ascii="仿宋_GB2312" w:eastAsia="仿宋_GB2312"/>
                <w:color w:val="auto"/>
                <w:sz w:val="30"/>
                <w:szCs w:val="30"/>
                <w:highlight w:val="none"/>
                <w:u w:val="single"/>
                <w:lang w:val="en-US" w:eastAsia="zh-CN"/>
              </w:rPr>
            </w:rPrChange>
          </w:rPr>
          <w:t>2021</w:t>
        </w:r>
      </w:ins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年实现“小升规”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lang w:eastAsia="zh-CN"/>
        </w:rPr>
        <w:t>的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highlight w:val="none"/>
          <w:u w:val="none"/>
          <w:lang w:eastAsia="zh-CN"/>
        </w:rPr>
        <w:t>工业企业</w:t>
      </w: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，应享受扶持资金总额为10万元。现郑重承诺：申报本项目专项资金提交的所有数据和资料真实、准确、可靠，对其真实性和合法性负全部责任。在信用广东中未被列入黑名单或联合失信惩戒名单。若申报材料中有虚假、伪造等情况，愿意承担所有法律责任，并承诺如有违法违规，愿意退回所获财政资金。若因申报材料不完整、不齐全、不准确而造成的一切结果由我企业自行承担，并不对此提出异议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4428"/>
        <w:gridCol w:w="936"/>
        <w:gridCol w:w="2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企业名称</w:t>
            </w:r>
          </w:p>
        </w:tc>
        <w:tc>
          <w:tcPr>
            <w:tcW w:w="482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ins w:id="11" w:author="胡莹冰" w:date="2022-03-15T10:04:16Z">
              <w:r>
                <w:rPr>
                  <w:rFonts w:hint="eastAsia" w:ascii="仿宋_GB2312" w:eastAsia="仿宋_GB2312"/>
                  <w:color w:val="auto"/>
                  <w:sz w:val="24"/>
                  <w:highlight w:val="none"/>
                  <w:lang w:eastAsia="zh-CN"/>
                </w:rPr>
                <w:t>县</w:t>
              </w:r>
            </w:ins>
            <w:del w:id="12" w:author="胡莹冰" w:date="2022-03-15T10:04:20Z">
              <w:r>
                <w:rPr>
                  <w:rFonts w:hint="eastAsia" w:ascii="仿宋_GB2312" w:eastAsia="仿宋_GB2312"/>
                  <w:color w:val="auto"/>
                  <w:sz w:val="24"/>
                  <w:highlight w:val="none"/>
                </w:rPr>
                <w:delText>市</w:delText>
              </w:r>
            </w:del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（</w:t>
            </w:r>
            <w:ins w:id="13" w:author="胡莹冰" w:date="2022-03-15T10:04:22Z">
              <w:r>
                <w:rPr>
                  <w:rFonts w:hint="eastAsia" w:ascii="仿宋_GB2312" w:eastAsia="仿宋_GB2312"/>
                  <w:color w:val="auto"/>
                  <w:sz w:val="24"/>
                  <w:highlight w:val="none"/>
                </w:rPr>
                <w:t>市</w:t>
              </w:r>
            </w:ins>
            <w:ins w:id="14" w:author="胡莹冰" w:date="2022-03-15T10:04:24Z">
              <w:r>
                <w:rPr>
                  <w:rFonts w:hint="eastAsia" w:ascii="仿宋_GB2312" w:eastAsia="仿宋_GB2312"/>
                  <w:color w:val="auto"/>
                  <w:sz w:val="24"/>
                  <w:highlight w:val="none"/>
                  <w:lang w:eastAsia="zh-CN"/>
                </w:rPr>
                <w:t>、</w:t>
              </w:r>
            </w:ins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区）</w:t>
            </w:r>
          </w:p>
        </w:tc>
        <w:tc>
          <w:tcPr>
            <w:tcW w:w="257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注册地址</w:t>
            </w:r>
          </w:p>
        </w:tc>
        <w:tc>
          <w:tcPr>
            <w:tcW w:w="482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社会信用代码</w:t>
            </w:r>
          </w:p>
        </w:tc>
        <w:tc>
          <w:tcPr>
            <w:tcW w:w="257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81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法人代表</w:t>
            </w:r>
          </w:p>
        </w:tc>
        <w:tc>
          <w:tcPr>
            <w:tcW w:w="482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手机</w:t>
            </w:r>
          </w:p>
        </w:tc>
        <w:tc>
          <w:tcPr>
            <w:tcW w:w="257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81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开户银行</w:t>
            </w:r>
          </w:p>
        </w:tc>
        <w:tc>
          <w:tcPr>
            <w:tcW w:w="482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银行</w:t>
            </w:r>
            <w:r>
              <w:rPr>
                <w:rFonts w:ascii="仿宋_GB2312" w:eastAsia="仿宋_GB2312"/>
                <w:color w:val="auto"/>
                <w:sz w:val="24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账号</w:t>
            </w:r>
          </w:p>
        </w:tc>
        <w:tc>
          <w:tcPr>
            <w:tcW w:w="257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</w:tbl>
    <w:p>
      <w:pPr>
        <w:spacing w:line="276" w:lineRule="auto"/>
        <w:jc w:val="center"/>
        <w:rPr>
          <w:rFonts w:hint="eastAsia" w:ascii="仿宋_GB2312" w:eastAsia="仿宋_GB2312"/>
          <w:color w:val="auto"/>
          <w:sz w:val="30"/>
          <w:szCs w:val="30"/>
          <w:highlight w:val="none"/>
        </w:rPr>
      </w:pPr>
    </w:p>
    <w:p>
      <w:pPr>
        <w:spacing w:line="276" w:lineRule="auto"/>
        <w:jc w:val="center"/>
        <w:rPr>
          <w:rFonts w:ascii="仿宋_GB2312" w:eastAsia="仿宋_GB2312"/>
          <w:color w:val="auto"/>
          <w:sz w:val="30"/>
          <w:szCs w:val="30"/>
          <w:highlight w:val="none"/>
        </w:rPr>
      </w:pPr>
      <w:r>
        <w:rPr>
          <w:rFonts w:hint="eastAsia" w:ascii="仿宋_GB2312" w:eastAsia="仿宋_GB2312"/>
          <w:color w:val="auto"/>
          <w:sz w:val="30"/>
          <w:szCs w:val="30"/>
          <w:highlight w:val="none"/>
          <w:lang w:val="en-US" w:eastAsia="zh-CN"/>
        </w:rPr>
        <w:t xml:space="preserve">    </w:t>
      </w: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企业法人（或授权代表人）签名：（并盖企业公章）</w:t>
      </w:r>
    </w:p>
    <w:p>
      <w:pP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 xml:space="preserve">                 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胡莹冰">
    <w15:presenceInfo w15:providerId="None" w15:userId="胡莹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44142A"/>
    <w:rsid w:val="10513EE0"/>
    <w:rsid w:val="255E50EB"/>
    <w:rsid w:val="299E7513"/>
    <w:rsid w:val="30232F80"/>
    <w:rsid w:val="48220756"/>
    <w:rsid w:val="7952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Calibri" w:hAnsi="Calibri" w:eastAsia="宋体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rFonts w:ascii="Calibri" w:hAnsi="Calibri" w:eastAsia="宋体" w:cs="Times New Roman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Lee.</dc:creator>
  <cp:lastModifiedBy>胡莹冰</cp:lastModifiedBy>
  <dcterms:modified xsi:type="dcterms:W3CDTF">2022-03-15T02:04:33Z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